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497F3" w14:textId="7502A774" w:rsidR="00480C58" w:rsidRPr="00480C58" w:rsidRDefault="000D7880" w:rsidP="00480C58">
      <w:r w:rsidRPr="00480C58">
        <w:rPr>
          <w:b/>
          <w:noProof/>
          <w:color w:val="FFFFFF" w:themeColor="background1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ABB73D2" wp14:editId="62948C3E">
                <wp:simplePos x="0" y="0"/>
                <wp:positionH relativeFrom="column">
                  <wp:posOffset>-530225</wp:posOffset>
                </wp:positionH>
                <wp:positionV relativeFrom="paragraph">
                  <wp:posOffset>154305</wp:posOffset>
                </wp:positionV>
                <wp:extent cx="7068820" cy="1867535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68820" cy="1867535"/>
                        </a:xfrm>
                        <a:prstGeom prst="rect">
                          <a:avLst/>
                        </a:prstGeom>
                        <a:solidFill>
                          <a:srgbClr val="00AFAA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8CD5CB" w14:textId="65F86FCE" w:rsidR="00F46310" w:rsidRDefault="00F4631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BB73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1.75pt;margin-top:12.15pt;width:556.6pt;height:147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" fillcolor="#00afaa" stroked="f">
                <v:textbox>
                  <w:txbxContent>
                    <w:p w14:paraId="0A8CD5CB" w14:textId="65F86FCE" w:rsidR="00F46310" w:rsidRDefault="00F46310"/>
                  </w:txbxContent>
                </v:textbox>
                <w10:wrap type="square"/>
              </v:shape>
            </w:pict>
          </mc:Fallback>
        </mc:AlternateContent>
      </w:r>
      <w:r w:rsidR="00480C58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5CC2666" wp14:editId="02F3B32E">
                <wp:simplePos x="0" y="0"/>
                <wp:positionH relativeFrom="margin">
                  <wp:align>left</wp:align>
                </wp:positionH>
                <wp:positionV relativeFrom="paragraph">
                  <wp:posOffset>715205</wp:posOffset>
                </wp:positionV>
                <wp:extent cx="3485515" cy="1404620"/>
                <wp:effectExtent l="0" t="0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551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028ECF" w14:textId="012F7EBA" w:rsidR="00F46310" w:rsidRPr="00480C58" w:rsidRDefault="00F46310" w:rsidP="00480C58">
                            <w:pPr>
                              <w:pStyle w:val="Documentnumber"/>
                              <w:rPr>
                                <w:b/>
                                <w:color w:val="FFFFFF" w:themeColor="background1"/>
                                <w:sz w:val="50"/>
                                <w:szCs w:val="50"/>
                              </w:rPr>
                            </w:pPr>
                            <w:r w:rsidRPr="00480C58">
                              <w:rPr>
                                <w:b/>
                                <w:color w:val="FFFFFF" w:themeColor="background1"/>
                                <w:sz w:val="50"/>
                                <w:szCs w:val="50"/>
                              </w:rPr>
                              <w:t>IALA Model Course</w:t>
                            </w:r>
                          </w:p>
                          <w:p w14:paraId="2BD2C40D" w14:textId="1356BA23" w:rsidR="00F46310" w:rsidRDefault="00F46310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5CC2666" id="_x0000_s1027" type="#_x0000_t202" style="position:absolute;margin-left:0;margin-top:56.3pt;width:274.45pt;height:110.6pt;z-index:251663360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" filled="f" stroked="f">
                <v:textbox style="mso-fit-shape-to-text:t">
                  <w:txbxContent>
                    <w:p w14:paraId="5F028ECF" w14:textId="012F7EBA" w:rsidR="00F46310" w:rsidRPr="00480C58" w:rsidRDefault="00F46310" w:rsidP="00480C58">
                      <w:pPr>
                        <w:pStyle w:val="Documentnumber"/>
                        <w:rPr>
                          <w:b/>
                          <w:color w:val="FFFFFF" w:themeColor="background1"/>
                          <w:sz w:val="50"/>
                          <w:szCs w:val="50"/>
                        </w:rPr>
                      </w:pPr>
                      <w:r w:rsidRPr="00480C58">
                        <w:rPr>
                          <w:b/>
                          <w:color w:val="FFFFFF" w:themeColor="background1"/>
                          <w:sz w:val="50"/>
                          <w:szCs w:val="50"/>
                        </w:rPr>
                        <w:t>IALA Model Course</w:t>
                      </w:r>
                    </w:p>
                    <w:p w14:paraId="2BD2C40D" w14:textId="1356BA23" w:rsidR="00F46310" w:rsidRDefault="00F46310"/>
                  </w:txbxContent>
                </v:textbox>
                <w10:wrap type="square" anchorx="margin"/>
              </v:shape>
            </w:pict>
          </mc:Fallback>
        </mc:AlternateContent>
      </w:r>
    </w:p>
    <w:p w14:paraId="0B051659" w14:textId="74CBCD69" w:rsidR="007B7FEC" w:rsidRPr="00093294" w:rsidRDefault="007C3798" w:rsidP="000D7880">
      <w:pPr>
        <w:pStyle w:val="Documentnumber"/>
        <w:tabs>
          <w:tab w:val="left" w:pos="5777"/>
        </w:tabs>
      </w:pPr>
      <w:r>
        <w:t>V-103/1</w:t>
      </w:r>
      <w:r w:rsidR="000D7880">
        <w:tab/>
      </w:r>
    </w:p>
    <w:p w14:paraId="5D37070F" w14:textId="77777777" w:rsidR="007B7FEC" w:rsidRPr="00093294" w:rsidRDefault="007B7FEC" w:rsidP="003274DB"/>
    <w:p w14:paraId="2316A32B" w14:textId="77777777" w:rsidR="00776004" w:rsidRPr="007C3798" w:rsidRDefault="007C3798" w:rsidP="00FB51A6">
      <w:pPr>
        <w:pStyle w:val="Documentname"/>
      </w:pPr>
      <w:r w:rsidRPr="007C3798">
        <w:rPr>
          <w:bCs/>
        </w:rPr>
        <w:t>Vessel Traffic Services Operator Training</w:t>
      </w:r>
    </w:p>
    <w:p w14:paraId="367E5E7F" w14:textId="77777777" w:rsidR="00D74AE1" w:rsidRPr="00093294" w:rsidRDefault="00D74AE1" w:rsidP="005F1FA2">
      <w:pPr>
        <w:pStyle w:val="BodyText"/>
      </w:pPr>
    </w:p>
    <w:p w14:paraId="28FBF89E" w14:textId="77777777" w:rsidR="00BC27F6" w:rsidRPr="00FA5EDF" w:rsidRDefault="00BC27F6" w:rsidP="005F1FA2">
      <w:pPr>
        <w:pStyle w:val="BodyText"/>
        <w:rPr>
          <w:sz w:val="20"/>
          <w:szCs w:val="28"/>
        </w:rPr>
      </w:pPr>
    </w:p>
    <w:p w14:paraId="06F22936" w14:textId="77777777" w:rsidR="00913B44" w:rsidRPr="00093294" w:rsidRDefault="00913B44" w:rsidP="005F1FA2">
      <w:pPr>
        <w:pStyle w:val="BodyText"/>
      </w:pPr>
    </w:p>
    <w:p w14:paraId="1323A335" w14:textId="77777777" w:rsidR="00913B44" w:rsidRPr="00093294" w:rsidRDefault="00913B44" w:rsidP="005F1FA2">
      <w:pPr>
        <w:pStyle w:val="BodyText"/>
      </w:pPr>
    </w:p>
    <w:p w14:paraId="2B8EFE10" w14:textId="77777777" w:rsidR="0021410D" w:rsidRPr="00FA5EDF" w:rsidRDefault="0021410D" w:rsidP="005F1FA2">
      <w:pPr>
        <w:pStyle w:val="BodyText"/>
        <w:rPr>
          <w:ins w:id="0" w:author="Jillian Carson-Jackson" w:date="2022-02-22T22:07:00Z"/>
          <w:sz w:val="20"/>
          <w:szCs w:val="28"/>
        </w:rPr>
      </w:pPr>
    </w:p>
    <w:p w14:paraId="3C22EE9B" w14:textId="2672DBF2" w:rsidR="0021410D" w:rsidRDefault="0021410D" w:rsidP="0021410D">
      <w:pPr>
        <w:rPr>
          <w:ins w:id="1" w:author="Jillian Carson-Jackson" w:date="2022-02-22T22:07:00Z"/>
          <w:sz w:val="20"/>
          <w:szCs w:val="28"/>
        </w:rPr>
      </w:pPr>
      <w:ins w:id="2" w:author="Jillian Carson-Jackson" w:date="2022-02-22T22:07:00Z">
        <w:r>
          <w:rPr>
            <w:sz w:val="20"/>
            <w:szCs w:val="28"/>
          </w:rPr>
          <w:t xml:space="preserve">Revised Module </w:t>
        </w:r>
      </w:ins>
      <w:ins w:id="3" w:author="Jillian Carson-Jackson" w:date="2022-02-25T09:19:00Z">
        <w:r w:rsidR="0072054A">
          <w:rPr>
            <w:sz w:val="20"/>
            <w:szCs w:val="28"/>
          </w:rPr>
          <w:t>7</w:t>
        </w:r>
      </w:ins>
      <w:ins w:id="4" w:author="Jillian Carson-Jackson" w:date="2022-02-22T22:07:00Z">
        <w:r>
          <w:rPr>
            <w:sz w:val="20"/>
            <w:szCs w:val="28"/>
          </w:rPr>
          <w:t xml:space="preserve"> in new table format </w:t>
        </w:r>
      </w:ins>
    </w:p>
    <w:p w14:paraId="7EAB2F6B" w14:textId="77777777" w:rsidR="0021410D" w:rsidRDefault="0021410D" w:rsidP="0021410D">
      <w:pPr>
        <w:rPr>
          <w:ins w:id="5" w:author="Jillian Carson-Jackson" w:date="2022-02-22T22:07:00Z"/>
          <w:sz w:val="20"/>
          <w:szCs w:val="28"/>
        </w:rPr>
      </w:pPr>
    </w:p>
    <w:p w14:paraId="27B56403" w14:textId="5D7578E1" w:rsidR="0021410D" w:rsidRDefault="0021410D" w:rsidP="0021410D">
      <w:pPr>
        <w:rPr>
          <w:ins w:id="6" w:author="Jillian Carson-Jackson" w:date="2022-02-22T22:07:00Z"/>
        </w:rPr>
      </w:pPr>
      <w:ins w:id="7" w:author="Jillian Carson-Jackson" w:date="2022-02-22T22:07:00Z">
        <w:r>
          <w:t xml:space="preserve">Numbering suggested: </w:t>
        </w:r>
      </w:ins>
    </w:p>
    <w:p w14:paraId="74CA8367" w14:textId="77777777" w:rsidR="0021410D" w:rsidRPr="00AC4E19" w:rsidRDefault="0021410D" w:rsidP="00C33438">
      <w:pPr>
        <w:pStyle w:val="ListParagraph"/>
        <w:numPr>
          <w:ilvl w:val="0"/>
          <w:numId w:val="50"/>
        </w:numPr>
        <w:rPr>
          <w:ins w:id="8" w:author="Jillian Carson-Jackson" w:date="2022-02-22T22:07:00Z"/>
          <w:rFonts w:asciiTheme="minorHAnsi" w:hAnsiTheme="minorHAnsi" w:cstheme="minorHAnsi"/>
          <w:sz w:val="18"/>
          <w:szCs w:val="20"/>
        </w:rPr>
      </w:pPr>
      <w:ins w:id="9" w:author="Jillian Carson-Jackson" w:date="2022-02-22T22:07:00Z">
        <w:r w:rsidRPr="00AC4E19">
          <w:rPr>
            <w:rFonts w:asciiTheme="minorHAnsi" w:hAnsiTheme="minorHAnsi" w:cstheme="minorHAnsi"/>
            <w:sz w:val="18"/>
            <w:szCs w:val="20"/>
          </w:rPr>
          <w:t>First number – module number</w:t>
        </w:r>
      </w:ins>
    </w:p>
    <w:p w14:paraId="18200F17" w14:textId="77777777" w:rsidR="0021410D" w:rsidRPr="00AC4E19" w:rsidRDefault="0021410D" w:rsidP="00C33438">
      <w:pPr>
        <w:pStyle w:val="ListParagraph"/>
        <w:numPr>
          <w:ilvl w:val="0"/>
          <w:numId w:val="50"/>
        </w:numPr>
        <w:rPr>
          <w:ins w:id="10" w:author="Jillian Carson-Jackson" w:date="2022-02-22T22:07:00Z"/>
          <w:rFonts w:asciiTheme="minorHAnsi" w:hAnsiTheme="minorHAnsi" w:cstheme="minorHAnsi"/>
          <w:sz w:val="18"/>
          <w:szCs w:val="20"/>
        </w:rPr>
      </w:pPr>
      <w:ins w:id="11" w:author="Jillian Carson-Jackson" w:date="2022-02-22T22:07:00Z">
        <w:r w:rsidRPr="00AC4E19">
          <w:rPr>
            <w:rFonts w:asciiTheme="minorHAnsi" w:hAnsiTheme="minorHAnsi" w:cstheme="minorHAnsi"/>
            <w:sz w:val="18"/>
            <w:szCs w:val="20"/>
          </w:rPr>
          <w:t>Second number – sequential number for subject area</w:t>
        </w:r>
      </w:ins>
    </w:p>
    <w:p w14:paraId="20EFA4D2" w14:textId="77777777" w:rsidR="0021410D" w:rsidRPr="00AC4E19" w:rsidRDefault="0021410D" w:rsidP="00C33438">
      <w:pPr>
        <w:pStyle w:val="ListParagraph"/>
        <w:numPr>
          <w:ilvl w:val="0"/>
          <w:numId w:val="50"/>
        </w:numPr>
        <w:rPr>
          <w:ins w:id="12" w:author="Jillian Carson-Jackson" w:date="2022-02-22T22:07:00Z"/>
          <w:rFonts w:asciiTheme="minorHAnsi" w:hAnsiTheme="minorHAnsi" w:cstheme="minorHAnsi"/>
          <w:sz w:val="18"/>
          <w:szCs w:val="20"/>
        </w:rPr>
      </w:pPr>
      <w:ins w:id="13" w:author="Jillian Carson-Jackson" w:date="2022-02-22T22:07:00Z">
        <w:r w:rsidRPr="00AC4E19">
          <w:rPr>
            <w:rFonts w:asciiTheme="minorHAnsi" w:hAnsiTheme="minorHAnsi" w:cstheme="minorHAnsi"/>
            <w:sz w:val="18"/>
            <w:szCs w:val="20"/>
          </w:rPr>
          <w:t>Third number – sequential number for session objective</w:t>
        </w:r>
      </w:ins>
    </w:p>
    <w:p w14:paraId="2492E05C" w14:textId="77777777" w:rsidR="0021410D" w:rsidRPr="00AC4E19" w:rsidRDefault="0021410D" w:rsidP="00C33438">
      <w:pPr>
        <w:pStyle w:val="ListParagraph"/>
        <w:numPr>
          <w:ilvl w:val="0"/>
          <w:numId w:val="50"/>
        </w:numPr>
        <w:rPr>
          <w:ins w:id="14" w:author="Jillian Carson-Jackson" w:date="2022-02-22T22:07:00Z"/>
          <w:rFonts w:asciiTheme="minorHAnsi" w:hAnsiTheme="minorHAnsi" w:cstheme="minorHAnsi"/>
          <w:sz w:val="18"/>
          <w:szCs w:val="20"/>
        </w:rPr>
      </w:pPr>
      <w:ins w:id="15" w:author="Jillian Carson-Jackson" w:date="2022-02-22T22:07:00Z">
        <w:r w:rsidRPr="00AC4E19">
          <w:rPr>
            <w:rFonts w:asciiTheme="minorHAnsi" w:hAnsiTheme="minorHAnsi" w:cstheme="minorHAnsi"/>
            <w:sz w:val="18"/>
            <w:szCs w:val="20"/>
          </w:rPr>
          <w:t xml:space="preserve">Fourth number – subject element  </w:t>
        </w:r>
      </w:ins>
    </w:p>
    <w:p w14:paraId="5938F0A2" w14:textId="77777777" w:rsidR="00913B44" w:rsidRDefault="00913B44" w:rsidP="005F1FA2">
      <w:pPr>
        <w:pStyle w:val="BodyText"/>
      </w:pPr>
    </w:p>
    <w:p w14:paraId="2F48CF4A" w14:textId="4CA01387" w:rsidR="00A90614" w:rsidRPr="00093294" w:rsidRDefault="00A90614" w:rsidP="005F1FA2">
      <w:pPr>
        <w:pStyle w:val="BodyText"/>
      </w:pPr>
      <w:ins w:id="16" w:author="Jillian Carson-Jackson" w:date="2022-03-09T20:45:00Z">
        <w:r w:rsidRPr="00A90614">
          <w:rPr>
            <w:highlight w:val="green"/>
          </w:rPr>
          <w:t xml:space="preserve">For </w:t>
        </w:r>
      </w:ins>
      <w:ins w:id="17" w:author="Jillian Carson-Jackson" w:date="2022-03-09T20:46:00Z">
        <w:r w:rsidRPr="00A90614">
          <w:rPr>
            <w:highlight w:val="green"/>
          </w:rPr>
          <w:t>review</w:t>
        </w:r>
      </w:ins>
      <w:ins w:id="18" w:author="Jillian Carson-Jackson" w:date="2022-03-09T20:45:00Z">
        <w:r w:rsidRPr="00A90614">
          <w:rPr>
            <w:highlight w:val="green"/>
          </w:rPr>
          <w:t xml:space="preserve"> at VTS5</w:t>
        </w:r>
      </w:ins>
      <w:ins w:id="19" w:author="Jillian Carson-Jackson" w:date="2022-03-09T20:46:00Z">
        <w:r w:rsidRPr="00A90614">
          <w:rPr>
            <w:highlight w:val="green"/>
          </w:rPr>
          <w:t>2</w:t>
        </w:r>
      </w:ins>
    </w:p>
    <w:p w14:paraId="78746285" w14:textId="77777777" w:rsidR="00913B44" w:rsidRPr="00093294" w:rsidRDefault="00913B44" w:rsidP="005F1FA2">
      <w:pPr>
        <w:pStyle w:val="BodyText"/>
      </w:pPr>
    </w:p>
    <w:p w14:paraId="23F48932" w14:textId="77777777" w:rsidR="00913B44" w:rsidRPr="00093294" w:rsidRDefault="00913B44" w:rsidP="005F1FA2">
      <w:pPr>
        <w:pStyle w:val="BodyText"/>
      </w:pPr>
    </w:p>
    <w:p w14:paraId="774006D2" w14:textId="77777777" w:rsidR="00913B44" w:rsidRPr="00093294" w:rsidRDefault="00913B44" w:rsidP="005F1FA2">
      <w:pPr>
        <w:pStyle w:val="BodyText"/>
      </w:pPr>
    </w:p>
    <w:p w14:paraId="00B17C0E" w14:textId="34C0A08C" w:rsidR="008A0F75" w:rsidRPr="00C50983" w:rsidDel="00803B93" w:rsidRDefault="008A0F75" w:rsidP="005F1FA2">
      <w:pPr>
        <w:pStyle w:val="BodyText"/>
        <w:rPr>
          <w:del w:id="20" w:author="Jillian Carson-Jackson" w:date="2020-12-27T16:48:00Z"/>
        </w:rPr>
        <w:sectPr w:rsidR="008A0F75" w:rsidRPr="00C50983" w:rsidDel="00803B93" w:rsidSect="00F2051A">
          <w:headerReference w:type="default" r:id="rId11"/>
          <w:pgSz w:w="11906" w:h="16838"/>
          <w:pgMar w:top="1134" w:right="1134" w:bottom="1134" w:left="1134" w:header="706" w:footer="706" w:gutter="0"/>
          <w:cols w:space="708"/>
          <w:docGrid w:linePitch="360"/>
        </w:sectPr>
      </w:pPr>
      <w:bookmarkStart w:id="21" w:name="_Toc419881221"/>
      <w:bookmarkStart w:id="22" w:name="_Ref302301847"/>
      <w:bookmarkStart w:id="23" w:name="_Ref302302106"/>
      <w:bookmarkStart w:id="24" w:name="_Toc419881232"/>
      <w:bookmarkStart w:id="25" w:name="_Ref442341109"/>
      <w:bookmarkStart w:id="26" w:name="_Ref442341113"/>
      <w:bookmarkStart w:id="27" w:name="_Ref442341758"/>
      <w:bookmarkStart w:id="28" w:name="_Toc442347370"/>
      <w:bookmarkStart w:id="29" w:name="_Toc442359633"/>
    </w:p>
    <w:p w14:paraId="6CEF3F30" w14:textId="57EB3638" w:rsidR="00110CAF" w:rsidRPr="00C50983" w:rsidRDefault="00110CAF" w:rsidP="00110CAF">
      <w:pPr>
        <w:pStyle w:val="Module"/>
        <w:rPr>
          <w:caps/>
        </w:rPr>
      </w:pPr>
      <w:bookmarkStart w:id="30" w:name="_Toc111617529"/>
      <w:bookmarkStart w:id="31" w:name="_Toc245254460"/>
      <w:bookmarkStart w:id="32" w:name="_Toc6299059"/>
      <w:commentRangeStart w:id="33"/>
      <w:r w:rsidRPr="00C50983">
        <w:t>EMERGENCY SITUATIONS</w:t>
      </w:r>
      <w:bookmarkEnd w:id="30"/>
      <w:bookmarkEnd w:id="31"/>
      <w:bookmarkEnd w:id="32"/>
      <w:commentRangeEnd w:id="33"/>
      <w:r w:rsidR="00D92872">
        <w:rPr>
          <w:rStyle w:val="CommentReference"/>
          <w:rFonts w:eastAsiaTheme="minorHAnsi"/>
          <w:b w:val="0"/>
          <w:color w:val="auto"/>
          <w:u w:val="none"/>
        </w:rPr>
        <w:commentReference w:id="33"/>
      </w:r>
    </w:p>
    <w:p w14:paraId="6B3F0C65" w14:textId="77777777" w:rsidR="00110CAF" w:rsidRDefault="00110CAF" w:rsidP="00F64B31">
      <w:pPr>
        <w:pStyle w:val="ModuleHeading1"/>
      </w:pPr>
      <w:bookmarkStart w:id="34" w:name="_Toc446917724"/>
      <w:bookmarkStart w:id="35" w:name="_Toc111617531"/>
      <w:bookmarkStart w:id="36" w:name="_Toc245254462"/>
      <w:bookmarkStart w:id="37" w:name="_Toc6299061"/>
      <w:r w:rsidRPr="00C50983">
        <w:t>SUBJECT FRAMEWORK</w:t>
      </w:r>
      <w:bookmarkStart w:id="38" w:name="_Toc446917725"/>
      <w:bookmarkStart w:id="39" w:name="_Toc111617532"/>
      <w:bookmarkEnd w:id="34"/>
      <w:bookmarkEnd w:id="35"/>
      <w:bookmarkEnd w:id="36"/>
      <w:bookmarkEnd w:id="37"/>
    </w:p>
    <w:p w14:paraId="0D4457CF" w14:textId="77777777" w:rsidR="00110CAF" w:rsidRPr="00110CAF" w:rsidRDefault="00110CAF" w:rsidP="00110CAF">
      <w:pPr>
        <w:pStyle w:val="Heading1separatationline"/>
      </w:pPr>
    </w:p>
    <w:p w14:paraId="6CCB5D79" w14:textId="77777777" w:rsidR="00110CAF" w:rsidRPr="00C50983" w:rsidRDefault="00110CAF" w:rsidP="00F64B31">
      <w:pPr>
        <w:pStyle w:val="ModuleHeading2"/>
      </w:pPr>
      <w:r w:rsidRPr="00C50983">
        <w:t>S</w:t>
      </w:r>
      <w:bookmarkEnd w:id="38"/>
      <w:bookmarkEnd w:id="39"/>
      <w:r w:rsidRPr="00C50983">
        <w:t>cope</w:t>
      </w:r>
    </w:p>
    <w:p w14:paraId="50CDE29E" w14:textId="58CEEFFD" w:rsidR="00110CAF" w:rsidRPr="00C50983" w:rsidRDefault="00110CAF" w:rsidP="00110CAF">
      <w:pPr>
        <w:pStyle w:val="BodyText"/>
      </w:pPr>
      <w:r w:rsidRPr="00C50983">
        <w:t xml:space="preserve">This </w:t>
      </w:r>
      <w:r w:rsidR="003454D9">
        <w:t>module</w:t>
      </w:r>
      <w:r w:rsidR="003454D9" w:rsidRPr="00C50983">
        <w:t xml:space="preserve"> </w:t>
      </w:r>
      <w:r w:rsidRPr="00C50983">
        <w:t xml:space="preserve">covers </w:t>
      </w:r>
      <w:r w:rsidR="00462CA8">
        <w:t xml:space="preserve"> response </w:t>
      </w:r>
      <w:r w:rsidRPr="00C50983">
        <w:t>to emergency situations that may arise within a VTS area.</w:t>
      </w:r>
    </w:p>
    <w:p w14:paraId="057BA463" w14:textId="48054535" w:rsidR="00110CAF" w:rsidRDefault="00462CA8" w:rsidP="00110CAF">
      <w:pPr>
        <w:pStyle w:val="BodyText"/>
      </w:pPr>
      <w:r>
        <w:t xml:space="preserve"> It includes the</w:t>
      </w:r>
      <w:r w:rsidR="00110CAF" w:rsidRPr="00C50983">
        <w:t xml:space="preserve"> theory and practice of responding to emergency situations and maintaining </w:t>
      </w:r>
      <w:r>
        <w:t>safety of the waterway</w:t>
      </w:r>
      <w:r w:rsidR="00110CAF" w:rsidRPr="00C50983">
        <w:t xml:space="preserve"> while the emergency situation is being dealt with. </w:t>
      </w:r>
      <w:r w:rsidR="00110CAF">
        <w:t xml:space="preserve"> </w:t>
      </w:r>
    </w:p>
    <w:p w14:paraId="735E2D66" w14:textId="1DCC568A" w:rsidR="00110CAF" w:rsidRPr="00C50983" w:rsidRDefault="00462CA8" w:rsidP="00462CA8">
      <w:pPr>
        <w:pStyle w:val="ModuleHeading2"/>
      </w:pPr>
      <w:r>
        <w:t>Objective of Module 7</w:t>
      </w:r>
    </w:p>
    <w:p w14:paraId="7F008E2C" w14:textId="318D8F7C" w:rsidR="00110CAF" w:rsidRPr="00C50983" w:rsidRDefault="00110CAF" w:rsidP="00110CAF">
      <w:pPr>
        <w:pStyle w:val="BodyText"/>
      </w:pPr>
      <w:r w:rsidRPr="00C50983">
        <w:t xml:space="preserve">On completion of the course </w:t>
      </w:r>
      <w:r w:rsidR="00394BF1">
        <w:t>the student</w:t>
      </w:r>
      <w:r w:rsidR="00394BF1" w:rsidRPr="00C50983">
        <w:t xml:space="preserve"> </w:t>
      </w:r>
      <w:r w:rsidR="00394BF1">
        <w:t xml:space="preserve"> will </w:t>
      </w:r>
      <w:r w:rsidR="00394BF1" w:rsidRPr="00C50983">
        <w:t>identify the type and scale of an emergency</w:t>
      </w:r>
      <w:r w:rsidR="00394BF1">
        <w:t xml:space="preserve"> response and respond</w:t>
      </w:r>
      <w:r w:rsidRPr="00C50983">
        <w:t xml:space="preserve"> to emergency situations, security alerts</w:t>
      </w:r>
      <w:r>
        <w:t>,</w:t>
      </w:r>
      <w:r w:rsidRPr="00C50983">
        <w:t xml:space="preserve"> pollution response and other special circumstances.  </w:t>
      </w:r>
    </w:p>
    <w:p w14:paraId="535B3262" w14:textId="3886F717" w:rsidR="00110CAF" w:rsidRPr="00C50983" w:rsidRDefault="00110CAF" w:rsidP="00110CAF">
      <w:pPr>
        <w:pStyle w:val="BodyText"/>
      </w:pPr>
      <w:r w:rsidRPr="00C50983">
        <w:t xml:space="preserve">The </w:t>
      </w:r>
      <w:r w:rsidR="00394BF1">
        <w:t>student will also</w:t>
      </w:r>
      <w:r w:rsidRPr="00C50983">
        <w:t xml:space="preserve"> co-ordinate effectively with allied services, </w:t>
      </w:r>
      <w:r w:rsidR="00394BF1">
        <w:t>including emergency response and</w:t>
      </w:r>
      <w:r w:rsidR="00394BF1" w:rsidRPr="00C50983">
        <w:t xml:space="preserve"> </w:t>
      </w:r>
      <w:r w:rsidRPr="00C50983">
        <w:t>search and rescue authorities</w:t>
      </w:r>
      <w:r>
        <w:t>.</w:t>
      </w:r>
    </w:p>
    <w:p w14:paraId="67A386FB" w14:textId="77777777" w:rsidR="00677C85" w:rsidDel="009E686D" w:rsidRDefault="00677C85" w:rsidP="00110CAF">
      <w:pPr>
        <w:pStyle w:val="BodyText"/>
        <w:rPr>
          <w:del w:id="40" w:author="Jillian Carson-Jackson" w:date="2022-02-25T09:13:00Z"/>
        </w:rPr>
      </w:pPr>
    </w:p>
    <w:p w14:paraId="31600058" w14:textId="77777777" w:rsidR="009E686D" w:rsidRDefault="009E686D" w:rsidP="009E686D">
      <w:pPr>
        <w:pStyle w:val="Heading2"/>
        <w:rPr>
          <w:ins w:id="41" w:author="Jillian Carson-Jackson" w:date="2022-02-25T09:17:00Z"/>
        </w:rPr>
      </w:pPr>
      <w:ins w:id="42" w:author="Jillian Carson-Jackson" w:date="2022-02-25T09:17:00Z">
        <w:r>
          <w:t xml:space="preserve">Suggested Training aids and </w:t>
        </w:r>
        <w:commentRangeStart w:id="43"/>
        <w:r>
          <w:t>exercises</w:t>
        </w:r>
        <w:commentRangeEnd w:id="43"/>
        <w:r>
          <w:rPr>
            <w:rStyle w:val="CommentReference"/>
            <w:rFonts w:eastAsiaTheme="minorHAnsi"/>
            <w:b w:val="0"/>
            <w:color w:val="auto"/>
          </w:rPr>
          <w:commentReference w:id="43"/>
        </w:r>
      </w:ins>
    </w:p>
    <w:p w14:paraId="4AF9ED56" w14:textId="77777777" w:rsidR="009E686D" w:rsidRPr="0049299D" w:rsidRDefault="009E686D" w:rsidP="009E686D">
      <w:pPr>
        <w:pStyle w:val="Heading2separationline"/>
        <w:rPr>
          <w:ins w:id="44" w:author="Jillian Carson-Jackson" w:date="2022-02-25T09:17:00Z"/>
          <w:lang w:eastAsia="de-DE"/>
        </w:rPr>
      </w:pPr>
    </w:p>
    <w:p w14:paraId="7112CD03" w14:textId="77777777" w:rsidR="009E686D" w:rsidRDefault="009E686D" w:rsidP="009E686D">
      <w:pPr>
        <w:pStyle w:val="BodyText"/>
        <w:rPr>
          <w:ins w:id="45" w:author="Jillian Carson-Jackson" w:date="2022-02-25T09:17:00Z"/>
          <w:lang w:eastAsia="de-DE"/>
        </w:rPr>
      </w:pPr>
      <w:ins w:id="46" w:author="Jillian Carson-Jackson" w:date="2022-02-25T09:17:00Z">
        <w:r>
          <w:rPr>
            <w:lang w:eastAsia="de-DE"/>
          </w:rPr>
          <w:t xml:space="preserve">The teaching methods for that are suggested for use in the delivery of this module include: </w:t>
        </w:r>
      </w:ins>
    </w:p>
    <w:p w14:paraId="794FE4F2" w14:textId="77777777" w:rsidR="009E686D" w:rsidRPr="00E37635" w:rsidRDefault="009E686D" w:rsidP="009E686D">
      <w:pPr>
        <w:pStyle w:val="Bullet1"/>
        <w:rPr>
          <w:ins w:id="47" w:author="Jillian Carson-Jackson" w:date="2022-02-25T09:17:00Z"/>
          <w:sz w:val="22"/>
          <w:szCs w:val="22"/>
        </w:rPr>
      </w:pPr>
      <w:ins w:id="48" w:author="Jillian Carson-Jackson" w:date="2022-02-25T09:17:00Z">
        <w:r w:rsidRPr="00E37635">
          <w:rPr>
            <w:sz w:val="22"/>
            <w:szCs w:val="22"/>
          </w:rPr>
          <w:t>Classroom presentations and facilitated discussion</w:t>
        </w:r>
      </w:ins>
    </w:p>
    <w:p w14:paraId="090F17AC" w14:textId="77777777" w:rsidR="009E686D" w:rsidRDefault="009E686D" w:rsidP="009E686D">
      <w:pPr>
        <w:pStyle w:val="Bullet1"/>
        <w:rPr>
          <w:ins w:id="49" w:author="Jillian Carson-Jackson" w:date="2022-02-25T09:17:00Z"/>
          <w:sz w:val="22"/>
          <w:szCs w:val="22"/>
        </w:rPr>
      </w:pPr>
      <w:ins w:id="50" w:author="Jillian Carson-Jackson" w:date="2022-02-25T09:17:00Z">
        <w:r w:rsidRPr="00E37635">
          <w:rPr>
            <w:sz w:val="22"/>
            <w:szCs w:val="22"/>
          </w:rPr>
          <w:t>Case studies</w:t>
        </w:r>
        <w:r>
          <w:rPr>
            <w:sz w:val="22"/>
            <w:szCs w:val="22"/>
          </w:rPr>
          <w:t xml:space="preserve"> and activities</w:t>
        </w:r>
      </w:ins>
    </w:p>
    <w:p w14:paraId="230BC96C" w14:textId="77777777" w:rsidR="009E686D" w:rsidRDefault="009E686D" w:rsidP="009E686D">
      <w:pPr>
        <w:pStyle w:val="Bullet1"/>
        <w:rPr>
          <w:ins w:id="51" w:author="Jillian Carson-Jackson" w:date="2022-02-25T09:17:00Z"/>
          <w:sz w:val="22"/>
          <w:szCs w:val="22"/>
        </w:rPr>
      </w:pPr>
      <w:ins w:id="52" w:author="Jillian Carson-Jackson" w:date="2022-02-25T09:17:00Z">
        <w:r>
          <w:rPr>
            <w:sz w:val="22"/>
            <w:szCs w:val="22"/>
          </w:rPr>
          <w:t xml:space="preserve">Simulation </w:t>
        </w:r>
      </w:ins>
    </w:p>
    <w:p w14:paraId="163B06F5" w14:textId="77777777" w:rsidR="009E686D" w:rsidRDefault="009E686D" w:rsidP="009E686D">
      <w:pPr>
        <w:pStyle w:val="Bullet1"/>
        <w:rPr>
          <w:ins w:id="53" w:author="Jillian Carson-Jackson" w:date="2022-02-25T09:17:00Z"/>
          <w:sz w:val="22"/>
          <w:szCs w:val="22"/>
        </w:rPr>
      </w:pPr>
      <w:ins w:id="54" w:author="Jillian Carson-Jackson" w:date="2022-02-25T09:17:00Z">
        <w:r>
          <w:rPr>
            <w:sz w:val="22"/>
            <w:szCs w:val="22"/>
          </w:rPr>
          <w:t>E-learning</w:t>
        </w:r>
      </w:ins>
    </w:p>
    <w:p w14:paraId="7186ACDC" w14:textId="77777777" w:rsidR="009E686D" w:rsidRPr="00E37635" w:rsidRDefault="009E686D" w:rsidP="009E686D">
      <w:pPr>
        <w:pStyle w:val="Bullet1"/>
        <w:rPr>
          <w:ins w:id="55" w:author="Jillian Carson-Jackson" w:date="2022-02-25T09:17:00Z"/>
          <w:sz w:val="22"/>
          <w:szCs w:val="22"/>
        </w:rPr>
      </w:pPr>
      <w:ins w:id="56" w:author="Jillian Carson-Jackson" w:date="2022-02-25T09:17:00Z">
        <w:r>
          <w:rPr>
            <w:sz w:val="22"/>
            <w:szCs w:val="22"/>
          </w:rPr>
          <w:t>[to be developed]</w:t>
        </w:r>
      </w:ins>
    </w:p>
    <w:p w14:paraId="56A2552E" w14:textId="77777777" w:rsidR="009E686D" w:rsidRDefault="009E686D" w:rsidP="009E686D">
      <w:pPr>
        <w:pStyle w:val="Heading2"/>
        <w:rPr>
          <w:ins w:id="57" w:author="Jillian Carson-Jackson" w:date="2022-02-25T09:17:00Z"/>
        </w:rPr>
      </w:pPr>
      <w:ins w:id="58" w:author="Jillian Carson-Jackson" w:date="2022-02-25T09:17:00Z">
        <w:r>
          <w:t xml:space="preserve">References relevant to this </w:t>
        </w:r>
        <w:commentRangeStart w:id="59"/>
        <w:r>
          <w:t>module</w:t>
        </w:r>
        <w:commentRangeEnd w:id="59"/>
        <w:r>
          <w:rPr>
            <w:rStyle w:val="CommentReference"/>
            <w:rFonts w:eastAsiaTheme="minorHAnsi"/>
            <w:b w:val="0"/>
            <w:color w:val="auto"/>
          </w:rPr>
          <w:commentReference w:id="59"/>
        </w:r>
      </w:ins>
    </w:p>
    <w:p w14:paraId="2CAA96DC" w14:textId="77777777" w:rsidR="009E686D" w:rsidRDefault="009E686D" w:rsidP="009E686D">
      <w:pPr>
        <w:pStyle w:val="Heading2separationline"/>
        <w:rPr>
          <w:ins w:id="60" w:author="Jillian Carson-Jackson" w:date="2022-02-25T09:17:00Z"/>
          <w:lang w:eastAsia="de-DE"/>
        </w:rPr>
      </w:pPr>
    </w:p>
    <w:p w14:paraId="276A44E6" w14:textId="77777777" w:rsidR="009E686D" w:rsidRDefault="009E686D" w:rsidP="009E686D">
      <w:pPr>
        <w:pStyle w:val="BodyText"/>
        <w:rPr>
          <w:ins w:id="61" w:author="Jillian Carson-Jackson" w:date="2022-02-25T09:17:00Z"/>
        </w:rPr>
      </w:pPr>
      <w:ins w:id="62" w:author="Jillian Carson-Jackson" w:date="2022-02-25T09:17:00Z">
        <w:r>
          <w:t xml:space="preserve">The following references are relevant to the planning and delivery of this module: </w:t>
        </w:r>
      </w:ins>
    </w:p>
    <w:p w14:paraId="32E1F044" w14:textId="77777777" w:rsidR="009E686D" w:rsidRPr="00211D16" w:rsidRDefault="009E686D" w:rsidP="009E686D">
      <w:pPr>
        <w:pStyle w:val="BodyText"/>
        <w:rPr>
          <w:ins w:id="63" w:author="Jillian Carson-Jackson" w:date="2022-02-25T09:17:00Z"/>
          <w:lang w:eastAsia="de-DE"/>
        </w:rPr>
      </w:pPr>
      <w:ins w:id="64" w:author="Jillian Carson-Jackson" w:date="2022-02-25T09:17:00Z">
        <w:r>
          <w:rPr>
            <w:lang w:eastAsia="de-DE"/>
          </w:rPr>
          <w:t>[to be developed…]</w:t>
        </w:r>
      </w:ins>
    </w:p>
    <w:p w14:paraId="76E74CDD" w14:textId="77777777" w:rsidR="009E686D" w:rsidRPr="00C50983" w:rsidRDefault="009E686D" w:rsidP="00110CAF">
      <w:pPr>
        <w:pStyle w:val="BodyText"/>
        <w:rPr>
          <w:ins w:id="65" w:author="Jillian Carson-Jackson" w:date="2022-02-25T09:17:00Z"/>
        </w:rPr>
      </w:pPr>
    </w:p>
    <w:p w14:paraId="1EBF4A50" w14:textId="6CC470D3" w:rsidR="00110CAF" w:rsidRDefault="00110CAF" w:rsidP="00F64B31">
      <w:pPr>
        <w:pStyle w:val="ModuleHeading1"/>
      </w:pPr>
      <w:r w:rsidRPr="00C50983">
        <w:br w:type="page"/>
      </w:r>
      <w:bookmarkStart w:id="66" w:name="_Toc446917727"/>
      <w:bookmarkStart w:id="67" w:name="_Toc111617534"/>
      <w:bookmarkStart w:id="68" w:name="_Toc245254463"/>
      <w:bookmarkStart w:id="69" w:name="_Toc6299062"/>
      <w:r w:rsidRPr="00C50983">
        <w:lastRenderedPageBreak/>
        <w:t>SUBJECT OUTLINE</w:t>
      </w:r>
      <w:bookmarkEnd w:id="66"/>
      <w:bookmarkEnd w:id="67"/>
      <w:r w:rsidRPr="00C50983">
        <w:t xml:space="preserve"> OF MODULE </w:t>
      </w:r>
      <w:del w:id="70" w:author="Jillian Carson-Jackson" w:date="2020-12-27T16:55:00Z">
        <w:r w:rsidRPr="00C50983" w:rsidDel="00A43780">
          <w:delText>8</w:delText>
        </w:r>
      </w:del>
      <w:bookmarkEnd w:id="68"/>
      <w:bookmarkEnd w:id="69"/>
      <w:ins w:id="71" w:author="Jillian Carson-Jackson" w:date="2020-12-27T16:55:00Z">
        <w:r w:rsidR="00A43780">
          <w:t>7</w:t>
        </w:r>
      </w:ins>
    </w:p>
    <w:p w14:paraId="58CF294B" w14:textId="77777777" w:rsidR="00110CAF" w:rsidRPr="00110CAF" w:rsidRDefault="00110CAF" w:rsidP="00110CAF">
      <w:pPr>
        <w:pStyle w:val="Heading1separatationline"/>
      </w:pPr>
    </w:p>
    <w:p w14:paraId="2B9297EF" w14:textId="77777777" w:rsidR="00110CAF" w:rsidRPr="00C50983" w:rsidRDefault="00110CAF" w:rsidP="00110CAF">
      <w:pPr>
        <w:pStyle w:val="Tablecaption"/>
      </w:pPr>
      <w:bookmarkStart w:id="72" w:name="_Toc245254483"/>
      <w:bookmarkStart w:id="73" w:name="_Toc531423243"/>
      <w:r w:rsidRPr="00C50983">
        <w:t>Subject outline – Emergency situations</w:t>
      </w:r>
      <w:bookmarkEnd w:id="72"/>
      <w:bookmarkEnd w:id="73"/>
    </w:p>
    <w:tbl>
      <w:tblPr>
        <w:tblW w:w="9782" w:type="dxa"/>
        <w:jc w:val="center"/>
        <w:tblLayout w:type="fixed"/>
        <w:tblLook w:val="0000" w:firstRow="0" w:lastRow="0" w:firstColumn="0" w:lastColumn="0" w:noHBand="0" w:noVBand="0"/>
      </w:tblPr>
      <w:tblGrid>
        <w:gridCol w:w="4679"/>
        <w:gridCol w:w="1842"/>
        <w:gridCol w:w="1701"/>
        <w:gridCol w:w="1560"/>
      </w:tblGrid>
      <w:tr w:rsidR="00110CAF" w:rsidRPr="00110CAF" w14:paraId="0F7009EF" w14:textId="77777777" w:rsidTr="00D32A0B">
        <w:trPr>
          <w:trHeight w:val="470"/>
          <w:jc w:val="center"/>
        </w:trPr>
        <w:tc>
          <w:tcPr>
            <w:tcW w:w="4679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31DB807F" w14:textId="77777777" w:rsidR="00110CAF" w:rsidRPr="00110CAF" w:rsidRDefault="00110CAF" w:rsidP="00110CAF">
            <w:pPr>
              <w:pStyle w:val="Tableheading"/>
            </w:pPr>
            <w:r w:rsidRPr="00110CAF">
              <w:t>Subject Area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4CDD455A" w14:textId="77777777" w:rsidR="00110CAF" w:rsidRPr="00110CAF" w:rsidRDefault="00110CAF" w:rsidP="00110CAF">
            <w:pPr>
              <w:pStyle w:val="Tableheading"/>
            </w:pPr>
            <w:r w:rsidRPr="00110CAF">
              <w:t>Recommended Competence Level</w:t>
            </w:r>
          </w:p>
        </w:tc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FBA76E5" w14:textId="77777777" w:rsidR="00110CAF" w:rsidRPr="00110CAF" w:rsidRDefault="00110CAF" w:rsidP="00110CAF">
            <w:pPr>
              <w:pStyle w:val="Tableheading"/>
            </w:pPr>
            <w:r w:rsidRPr="00110CAF">
              <w:t>Recommended Hours</w:t>
            </w:r>
          </w:p>
        </w:tc>
      </w:tr>
      <w:tr w:rsidR="00110CAF" w:rsidRPr="00110CAF" w14:paraId="7EF15449" w14:textId="77777777" w:rsidTr="00D32A0B">
        <w:trPr>
          <w:trHeight w:val="704"/>
          <w:jc w:val="center"/>
        </w:trPr>
        <w:tc>
          <w:tcPr>
            <w:tcW w:w="4679" w:type="dxa"/>
            <w:vMerge/>
            <w:tcBorders>
              <w:left w:val="single" w:sz="6" w:space="0" w:color="auto"/>
              <w:bottom w:val="single" w:sz="12" w:space="0" w:color="auto"/>
            </w:tcBorders>
            <w:vAlign w:val="center"/>
          </w:tcPr>
          <w:p w14:paraId="5839C806" w14:textId="77777777" w:rsidR="00110CAF" w:rsidRPr="00110CAF" w:rsidRDefault="00110CAF" w:rsidP="00110CAF">
            <w:pPr>
              <w:pStyle w:val="Tableheading"/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12" w:space="0" w:color="auto"/>
            </w:tcBorders>
            <w:vAlign w:val="center"/>
          </w:tcPr>
          <w:p w14:paraId="3BBB82D8" w14:textId="77777777" w:rsidR="00110CAF" w:rsidRPr="00110CAF" w:rsidRDefault="00110CAF" w:rsidP="00110CAF">
            <w:pPr>
              <w:pStyle w:val="Tableheading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3976B31" w14:textId="77777777" w:rsidR="00110CAF" w:rsidRPr="00110CAF" w:rsidRDefault="00110CAF" w:rsidP="00110CAF">
            <w:pPr>
              <w:pStyle w:val="Tableheading"/>
            </w:pPr>
            <w:r w:rsidRPr="00110CAF">
              <w:t>Presentations/ Lectures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2F7FEA9" w14:textId="77777777" w:rsidR="00110CAF" w:rsidRPr="00110CAF" w:rsidRDefault="00110CAF" w:rsidP="00110CAF">
            <w:pPr>
              <w:pStyle w:val="Tableheading"/>
            </w:pPr>
            <w:r w:rsidRPr="00110CAF">
              <w:t>Exercises/ Simulation</w:t>
            </w:r>
          </w:p>
        </w:tc>
      </w:tr>
      <w:tr w:rsidR="00110CAF" w:rsidRPr="00110CAF" w14:paraId="7F48856A" w14:textId="77777777" w:rsidTr="00D32A0B">
        <w:trPr>
          <w:jc w:val="center"/>
        </w:trPr>
        <w:tc>
          <w:tcPr>
            <w:tcW w:w="467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</w:tcPr>
          <w:p w14:paraId="0B3B6BE3" w14:textId="19B4A051" w:rsidR="00110CAF" w:rsidRPr="00110CAF" w:rsidDel="0092777B" w:rsidRDefault="00110CAF" w:rsidP="006039FF">
            <w:pPr>
              <w:pStyle w:val="Tablelevel1bold"/>
              <w:rPr>
                <w:del w:id="74" w:author="Jillian Carson-Jackson" w:date="2020-12-27T16:56:00Z"/>
                <w:rFonts w:ascii="Calibri" w:hAnsi="Calibri"/>
                <w:sz w:val="22"/>
                <w:szCs w:val="22"/>
              </w:rPr>
            </w:pPr>
            <w:commentRangeStart w:id="75"/>
            <w:del w:id="76" w:author="Jillian Carson-Jackson" w:date="2020-12-27T16:56:00Z">
              <w:r w:rsidRPr="00110CAF" w:rsidDel="0092777B">
                <w:rPr>
                  <w:rFonts w:ascii="Calibri" w:hAnsi="Calibri"/>
                  <w:sz w:val="22"/>
                  <w:szCs w:val="22"/>
                </w:rPr>
                <w:delText>International, national, regional and local regulations</w:delText>
              </w:r>
            </w:del>
          </w:p>
          <w:p w14:paraId="01A69525" w14:textId="1090D80D" w:rsidR="00110CAF" w:rsidRPr="00110CAF" w:rsidDel="0092777B" w:rsidRDefault="00110CAF" w:rsidP="006039FF">
            <w:pPr>
              <w:pStyle w:val="Tablelevel2"/>
              <w:rPr>
                <w:del w:id="77" w:author="Jillian Carson-Jackson" w:date="2020-12-27T16:56:00Z"/>
                <w:rFonts w:ascii="Calibri" w:hAnsi="Calibri"/>
                <w:sz w:val="22"/>
                <w:szCs w:val="22"/>
              </w:rPr>
            </w:pPr>
            <w:del w:id="78" w:author="Jillian Carson-Jackson" w:date="2020-12-27T16:56:00Z">
              <w:r w:rsidRPr="00110CAF" w:rsidDel="0092777B">
                <w:rPr>
                  <w:rFonts w:ascii="Calibri" w:hAnsi="Calibri"/>
                  <w:sz w:val="22"/>
                  <w:szCs w:val="22"/>
                </w:rPr>
                <w:delText>Scope of responsibility and authority to act</w:delText>
              </w:r>
            </w:del>
          </w:p>
          <w:p w14:paraId="6EB47053" w14:textId="20471D0E" w:rsidR="00110CAF" w:rsidRPr="00110CAF" w:rsidRDefault="00110CAF" w:rsidP="006039FF">
            <w:pPr>
              <w:pStyle w:val="Tablelevel2"/>
              <w:rPr>
                <w:rFonts w:ascii="Calibri" w:hAnsi="Calibri"/>
                <w:sz w:val="22"/>
                <w:szCs w:val="22"/>
              </w:rPr>
            </w:pPr>
            <w:del w:id="79" w:author="Jillian Carson-Jackson" w:date="2020-12-27T16:56:00Z">
              <w:r w:rsidRPr="00110CAF" w:rsidDel="0092777B">
                <w:rPr>
                  <w:rFonts w:ascii="Calibri" w:hAnsi="Calibri"/>
                  <w:sz w:val="22"/>
                  <w:szCs w:val="22"/>
                </w:rPr>
                <w:delText>Local regulations, bye laws</w:delText>
              </w:r>
              <w:commentRangeEnd w:id="75"/>
              <w:r w:rsidR="0092777B" w:rsidDel="0092777B">
                <w:rPr>
                  <w:rStyle w:val="CommentReference"/>
                  <w:rFonts w:asciiTheme="minorHAnsi" w:eastAsiaTheme="minorHAnsi" w:hAnsiTheme="minorHAnsi"/>
                </w:rPr>
                <w:commentReference w:id="75"/>
              </w:r>
            </w:del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</w:tcPr>
          <w:p w14:paraId="1B460FB9" w14:textId="7E02AAC4" w:rsidR="00110CAF" w:rsidRPr="00110CAF" w:rsidRDefault="00110CAF" w:rsidP="006039FF">
            <w:pPr>
              <w:pStyle w:val="Tablelevel1"/>
              <w:jc w:val="center"/>
              <w:rPr>
                <w:rFonts w:ascii="Calibri" w:hAnsi="Calibri"/>
                <w:szCs w:val="22"/>
              </w:rPr>
            </w:pPr>
            <w:del w:id="80" w:author="Jillian Carson-Jackson" w:date="2020-12-27T16:56:00Z">
              <w:r w:rsidRPr="00110CAF" w:rsidDel="0092777B">
                <w:rPr>
                  <w:rFonts w:ascii="Calibri" w:hAnsi="Calibri"/>
                  <w:szCs w:val="22"/>
                </w:rPr>
                <w:delText>Level 2</w:delText>
              </w:r>
            </w:del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5FD0D" w14:textId="77777777" w:rsidR="00110CAF" w:rsidRPr="00110CAF" w:rsidRDefault="00110CAF" w:rsidP="006039FF">
            <w:pPr>
              <w:pStyle w:val="Tablelevel1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560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159DB8D" w14:textId="77777777" w:rsidR="00110CAF" w:rsidRPr="00110CAF" w:rsidRDefault="00110CAF" w:rsidP="006039FF">
            <w:pPr>
              <w:pStyle w:val="Tablelevel1"/>
              <w:jc w:val="center"/>
              <w:rPr>
                <w:rFonts w:ascii="Calibri" w:hAnsi="Calibri"/>
                <w:szCs w:val="22"/>
              </w:rPr>
            </w:pPr>
          </w:p>
        </w:tc>
      </w:tr>
      <w:tr w:rsidR="00110CAF" w:rsidRPr="00110CAF" w14:paraId="1E4B2FE5" w14:textId="77777777" w:rsidTr="00D32A0B">
        <w:trPr>
          <w:jc w:val="center"/>
        </w:trPr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290157" w14:textId="3D242424" w:rsidR="00110CAF" w:rsidRPr="00110CAF" w:rsidRDefault="00110CAF" w:rsidP="00315D6B">
            <w:pPr>
              <w:pStyle w:val="Tablelevel1bold"/>
              <w:rPr>
                <w:rFonts w:ascii="Calibri" w:hAnsi="Calibri"/>
                <w:sz w:val="22"/>
                <w:szCs w:val="22"/>
              </w:rPr>
            </w:pPr>
            <w:r w:rsidRPr="00110CAF">
              <w:rPr>
                <w:rFonts w:ascii="Calibri" w:hAnsi="Calibri"/>
                <w:sz w:val="22"/>
                <w:szCs w:val="22"/>
              </w:rPr>
              <w:t>Contingency plans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254D08" w14:textId="7C3240C2" w:rsidR="00110CAF" w:rsidRPr="00110CAF" w:rsidRDefault="00110CAF" w:rsidP="006039FF">
            <w:pPr>
              <w:pStyle w:val="Tablelevel1"/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9115C" w14:textId="77777777" w:rsidR="00110CAF" w:rsidRPr="00110CAF" w:rsidRDefault="00110CAF" w:rsidP="006039FF">
            <w:pPr>
              <w:pStyle w:val="Tablelevel1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BCE04" w14:textId="77777777" w:rsidR="00110CAF" w:rsidRPr="00110CAF" w:rsidRDefault="00110CAF" w:rsidP="006039FF">
            <w:pPr>
              <w:pStyle w:val="Tablelevel1"/>
              <w:jc w:val="center"/>
              <w:rPr>
                <w:rFonts w:ascii="Calibri" w:hAnsi="Calibri"/>
                <w:szCs w:val="22"/>
              </w:rPr>
            </w:pPr>
          </w:p>
        </w:tc>
      </w:tr>
      <w:tr w:rsidR="00315D6B" w:rsidRPr="00110CAF" w14:paraId="2F89EDC6" w14:textId="77777777" w:rsidTr="00D32A0B">
        <w:trPr>
          <w:jc w:val="center"/>
        </w:trPr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D8459E" w14:textId="7963ADE9" w:rsidR="00315D6B" w:rsidRPr="00110CAF" w:rsidRDefault="00315D6B" w:rsidP="00315D6B">
            <w:pPr>
              <w:pStyle w:val="Tablelevel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Role of Contingency plans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F38CC7" w14:textId="04EC66D9" w:rsidR="00315D6B" w:rsidRPr="00110CAF" w:rsidRDefault="00315D6B" w:rsidP="006039FF">
            <w:pPr>
              <w:pStyle w:val="Tablelevel1"/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C619F" w14:textId="77777777" w:rsidR="00315D6B" w:rsidRPr="00110CAF" w:rsidRDefault="00315D6B" w:rsidP="006039FF">
            <w:pPr>
              <w:pStyle w:val="Tablelevel1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9D480" w14:textId="77777777" w:rsidR="00315D6B" w:rsidRPr="00110CAF" w:rsidRDefault="00315D6B" w:rsidP="006039FF">
            <w:pPr>
              <w:pStyle w:val="Tablelevel1"/>
              <w:jc w:val="center"/>
              <w:rPr>
                <w:rFonts w:ascii="Calibri" w:hAnsi="Calibri"/>
                <w:szCs w:val="22"/>
              </w:rPr>
            </w:pPr>
          </w:p>
        </w:tc>
      </w:tr>
      <w:tr w:rsidR="00110CAF" w:rsidRPr="00110CAF" w14:paraId="20F6DDA4" w14:textId="77777777" w:rsidTr="00D32A0B">
        <w:trPr>
          <w:jc w:val="center"/>
        </w:trPr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7958A0" w14:textId="4F897FE5" w:rsidR="00110CAF" w:rsidRPr="00110CAF" w:rsidRDefault="00315D6B" w:rsidP="00315D6B">
            <w:pPr>
              <w:pStyle w:val="Tablelevel1bold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Emergency Response</w:t>
            </w:r>
            <w:r w:rsidR="00110CAF" w:rsidRPr="00110CAF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49D721" w14:textId="1D281B09" w:rsidR="00110CAF" w:rsidRPr="00110CAF" w:rsidRDefault="00110CAF" w:rsidP="006039FF">
            <w:pPr>
              <w:pStyle w:val="Tablelevel1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EE123" w14:textId="77777777" w:rsidR="00110CAF" w:rsidRPr="00110CAF" w:rsidRDefault="00110CAF" w:rsidP="006039FF">
            <w:pPr>
              <w:pStyle w:val="Tablelevel1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FAE83" w14:textId="77777777" w:rsidR="00110CAF" w:rsidRPr="00110CAF" w:rsidRDefault="00110CAF" w:rsidP="006039FF">
            <w:pPr>
              <w:pStyle w:val="Tablelevel1"/>
              <w:jc w:val="center"/>
              <w:rPr>
                <w:rFonts w:ascii="Calibri" w:hAnsi="Calibri"/>
                <w:szCs w:val="22"/>
              </w:rPr>
            </w:pPr>
          </w:p>
        </w:tc>
      </w:tr>
      <w:tr w:rsidR="00315D6B" w:rsidRPr="00110CAF" w14:paraId="4C19F671" w14:textId="77777777" w:rsidTr="003F14ED">
        <w:trPr>
          <w:jc w:val="center"/>
        </w:trPr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0D3AF2" w14:textId="41FB989D" w:rsidR="00315D6B" w:rsidRPr="00110CAF" w:rsidRDefault="00315D6B" w:rsidP="003F14ED">
            <w:pPr>
              <w:pStyle w:val="Tablelevel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Steps</w:t>
            </w:r>
            <w:r w:rsidR="00293986">
              <w:rPr>
                <w:rFonts w:ascii="Calibri" w:hAnsi="Calibri"/>
                <w:sz w:val="22"/>
                <w:szCs w:val="22"/>
              </w:rPr>
              <w:t xml:space="preserve"> to follow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9B372C" w14:textId="6EC6DC2B" w:rsidR="00315D6B" w:rsidRPr="00110CAF" w:rsidRDefault="00084C02" w:rsidP="003F14ED">
            <w:pPr>
              <w:pStyle w:val="Tablelevel1"/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063FC" w14:textId="77777777" w:rsidR="00315D6B" w:rsidRPr="00110CAF" w:rsidRDefault="00315D6B" w:rsidP="003F14ED">
            <w:pPr>
              <w:pStyle w:val="Tablelevel1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87B96" w14:textId="77777777" w:rsidR="00315D6B" w:rsidRPr="00110CAF" w:rsidRDefault="00315D6B" w:rsidP="003F14ED">
            <w:pPr>
              <w:pStyle w:val="Tablelevel1"/>
              <w:jc w:val="center"/>
              <w:rPr>
                <w:rFonts w:ascii="Calibri" w:hAnsi="Calibri"/>
                <w:szCs w:val="22"/>
              </w:rPr>
            </w:pPr>
          </w:p>
        </w:tc>
      </w:tr>
      <w:tr w:rsidR="00315D6B" w:rsidRPr="00110CAF" w14:paraId="1FF482CA" w14:textId="77777777" w:rsidTr="003F14ED">
        <w:trPr>
          <w:jc w:val="center"/>
        </w:trPr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103BCC" w14:textId="3916126F" w:rsidR="00315D6B" w:rsidRPr="00110CAF" w:rsidRDefault="00293986" w:rsidP="003F14ED">
            <w:pPr>
              <w:pStyle w:val="Tablelevel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Internal / External emergencies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D2C66B" w14:textId="77777777" w:rsidR="00315D6B" w:rsidRPr="00110CAF" w:rsidRDefault="00315D6B" w:rsidP="003F14ED">
            <w:pPr>
              <w:pStyle w:val="Tablelevel1"/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2D163" w14:textId="77777777" w:rsidR="00315D6B" w:rsidRPr="00110CAF" w:rsidRDefault="00315D6B" w:rsidP="003F14ED">
            <w:pPr>
              <w:pStyle w:val="Tablelevel1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786A0" w14:textId="77777777" w:rsidR="00315D6B" w:rsidRPr="00110CAF" w:rsidRDefault="00315D6B" w:rsidP="003F14ED">
            <w:pPr>
              <w:pStyle w:val="Tablelevel1"/>
              <w:jc w:val="center"/>
              <w:rPr>
                <w:rFonts w:ascii="Calibri" w:hAnsi="Calibri"/>
                <w:szCs w:val="22"/>
              </w:rPr>
            </w:pPr>
          </w:p>
        </w:tc>
      </w:tr>
      <w:tr w:rsidR="00293986" w:rsidRPr="00110CAF" w14:paraId="34DC617E" w14:textId="77777777" w:rsidTr="003F14ED">
        <w:trPr>
          <w:jc w:val="center"/>
        </w:trPr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1C7482" w14:textId="778BF8A2" w:rsidR="00293986" w:rsidRDefault="00293986" w:rsidP="003F14ED">
            <w:pPr>
              <w:pStyle w:val="Tablelevel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Recording activities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AE8F79" w14:textId="2F1E0A85" w:rsidR="00293986" w:rsidRDefault="00084C02" w:rsidP="003F14ED">
            <w:pPr>
              <w:pStyle w:val="Tablelevel1"/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2CC53" w14:textId="77777777" w:rsidR="00293986" w:rsidRPr="00110CAF" w:rsidRDefault="00293986" w:rsidP="003F14ED">
            <w:pPr>
              <w:pStyle w:val="Tablelevel1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59545" w14:textId="77777777" w:rsidR="00293986" w:rsidRPr="00110CAF" w:rsidRDefault="00293986" w:rsidP="003F14ED">
            <w:pPr>
              <w:pStyle w:val="Tablelevel1"/>
              <w:jc w:val="center"/>
              <w:rPr>
                <w:rFonts w:ascii="Calibri" w:hAnsi="Calibri"/>
                <w:szCs w:val="22"/>
              </w:rPr>
            </w:pPr>
          </w:p>
        </w:tc>
      </w:tr>
      <w:tr w:rsidR="00315D6B" w:rsidRPr="00110CAF" w14:paraId="2EE302F1" w14:textId="77777777" w:rsidTr="003F14ED">
        <w:trPr>
          <w:jc w:val="center"/>
        </w:trPr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4A50FC" w14:textId="7470B212" w:rsidR="00315D6B" w:rsidRPr="00110CAF" w:rsidRDefault="008E6548" w:rsidP="003F14ED">
            <w:pPr>
              <w:pStyle w:val="Tablelevel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Maintaining a safe waterway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117F9A" w14:textId="72DA7246" w:rsidR="00315D6B" w:rsidRPr="00110CAF" w:rsidRDefault="00084C02" w:rsidP="003F14ED">
            <w:pPr>
              <w:pStyle w:val="Tablelevel1"/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92FA8" w14:textId="77777777" w:rsidR="00315D6B" w:rsidRPr="00110CAF" w:rsidRDefault="00315D6B" w:rsidP="003F14ED">
            <w:pPr>
              <w:pStyle w:val="Tablelevel1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6226A" w14:textId="77777777" w:rsidR="00315D6B" w:rsidRPr="00110CAF" w:rsidRDefault="00315D6B" w:rsidP="003F14ED">
            <w:pPr>
              <w:pStyle w:val="Tablelevel1"/>
              <w:jc w:val="center"/>
              <w:rPr>
                <w:rFonts w:ascii="Calibri" w:hAnsi="Calibri"/>
                <w:szCs w:val="22"/>
              </w:rPr>
            </w:pPr>
          </w:p>
        </w:tc>
      </w:tr>
      <w:tr w:rsidR="00110CAF" w:rsidRPr="00110CAF" w14:paraId="67DD8EE2" w14:textId="77777777" w:rsidTr="00D32A0B">
        <w:trPr>
          <w:jc w:val="center"/>
        </w:trPr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9AB60E" w14:textId="1C4A9747" w:rsidR="00110CAF" w:rsidRPr="00110CAF" w:rsidRDefault="008E6548" w:rsidP="008E6548">
            <w:pPr>
              <w:pStyle w:val="Tablelevel1bold"/>
              <w:rPr>
                <w:rFonts w:ascii="Calibri" w:hAnsi="Calibri"/>
                <w:sz w:val="22"/>
                <w:szCs w:val="22"/>
              </w:rPr>
            </w:pPr>
            <w:bookmarkStart w:id="81" w:name="_Toc446917728"/>
            <w:r>
              <w:rPr>
                <w:rFonts w:ascii="Calibri" w:hAnsi="Calibri"/>
                <w:sz w:val="22"/>
                <w:szCs w:val="22"/>
              </w:rPr>
              <w:t>Reporting incidents and near misses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47078F" w14:textId="26A1FAC4" w:rsidR="00110CAF" w:rsidRPr="00110CAF" w:rsidRDefault="00110CAF" w:rsidP="006039FF">
            <w:pPr>
              <w:pStyle w:val="Tablelevel1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9D5F0" w14:textId="77777777" w:rsidR="00110CAF" w:rsidRPr="00110CAF" w:rsidRDefault="00110CAF" w:rsidP="006039FF">
            <w:pPr>
              <w:pStyle w:val="Tablelevel1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11B9F" w14:textId="77777777" w:rsidR="00110CAF" w:rsidRPr="00110CAF" w:rsidRDefault="00110CAF" w:rsidP="006039FF">
            <w:pPr>
              <w:pStyle w:val="Tablelevel1"/>
              <w:jc w:val="center"/>
              <w:rPr>
                <w:rFonts w:ascii="Calibri" w:hAnsi="Calibri"/>
                <w:szCs w:val="22"/>
              </w:rPr>
            </w:pPr>
          </w:p>
        </w:tc>
      </w:tr>
      <w:tr w:rsidR="008E6548" w:rsidRPr="00110CAF" w14:paraId="126FD60B" w14:textId="77777777" w:rsidTr="003F14ED">
        <w:trPr>
          <w:jc w:val="center"/>
        </w:trPr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D8B405" w14:textId="1490A043" w:rsidR="008E6548" w:rsidRPr="00110CAF" w:rsidRDefault="008E6548" w:rsidP="003F14ED">
            <w:pPr>
              <w:pStyle w:val="Tablelevel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Process for reporting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7F1795" w14:textId="42E85CEF" w:rsidR="008E6548" w:rsidRPr="00110CAF" w:rsidRDefault="00084C02" w:rsidP="003F14ED">
            <w:pPr>
              <w:pStyle w:val="Tablelevel1"/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87AF4" w14:textId="77777777" w:rsidR="008E6548" w:rsidRPr="00110CAF" w:rsidRDefault="008E6548" w:rsidP="003F14ED">
            <w:pPr>
              <w:pStyle w:val="Tablelevel1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1DBF3" w14:textId="77777777" w:rsidR="008E6548" w:rsidRPr="00110CAF" w:rsidRDefault="008E6548" w:rsidP="003F14ED">
            <w:pPr>
              <w:pStyle w:val="Tablelevel1"/>
              <w:jc w:val="center"/>
              <w:rPr>
                <w:rFonts w:ascii="Calibri" w:hAnsi="Calibri"/>
                <w:szCs w:val="22"/>
              </w:rPr>
            </w:pPr>
          </w:p>
        </w:tc>
      </w:tr>
      <w:tr w:rsidR="00110CAF" w:rsidRPr="00110CAF" w14:paraId="790D2CD1" w14:textId="77777777" w:rsidTr="00D32A0B">
        <w:trPr>
          <w:jc w:val="center"/>
        </w:trPr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BF5210" w14:textId="77777777" w:rsidR="00110CAF" w:rsidRPr="00110CAF" w:rsidRDefault="00110CAF" w:rsidP="006039FF">
            <w:pPr>
              <w:pStyle w:val="Tablelevel1"/>
              <w:rPr>
                <w:rFonts w:ascii="Calibri" w:hAnsi="Calibri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BC011B" w14:textId="77777777" w:rsidR="00110CAF" w:rsidRPr="00110CAF" w:rsidRDefault="00110CAF" w:rsidP="006039FF">
            <w:pPr>
              <w:pStyle w:val="Tablelevel1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36C14" w14:textId="77777777" w:rsidR="00110CAF" w:rsidRPr="00110CAF" w:rsidRDefault="00110CAF" w:rsidP="006039FF">
            <w:pPr>
              <w:pStyle w:val="Tablelevel1"/>
              <w:jc w:val="center"/>
              <w:rPr>
                <w:rFonts w:ascii="Calibri" w:hAnsi="Calibri"/>
                <w:szCs w:val="22"/>
              </w:rPr>
            </w:pPr>
            <w:commentRangeStart w:id="82"/>
            <w:r w:rsidRPr="00110CAF">
              <w:rPr>
                <w:rFonts w:ascii="Calibri" w:hAnsi="Calibri"/>
                <w:szCs w:val="22"/>
              </w:rPr>
              <w:t>Total 12 hours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64476" w14:textId="77777777" w:rsidR="00110CAF" w:rsidRPr="00110CAF" w:rsidRDefault="00110CAF" w:rsidP="006039FF">
            <w:pPr>
              <w:pStyle w:val="Tablelevel1"/>
              <w:jc w:val="center"/>
              <w:rPr>
                <w:rFonts w:ascii="Calibri" w:hAnsi="Calibri"/>
                <w:szCs w:val="22"/>
              </w:rPr>
            </w:pPr>
            <w:r w:rsidRPr="00110CAF">
              <w:rPr>
                <w:rFonts w:ascii="Calibri" w:hAnsi="Calibri"/>
                <w:szCs w:val="22"/>
              </w:rPr>
              <w:t>Total 10 hours</w:t>
            </w:r>
            <w:commentRangeEnd w:id="82"/>
            <w:r w:rsidR="00084C02">
              <w:rPr>
                <w:rStyle w:val="CommentReference"/>
                <w:rFonts w:asciiTheme="minorHAnsi" w:eastAsiaTheme="minorHAnsi" w:hAnsiTheme="minorHAnsi"/>
                <w:lang w:eastAsia="en-GB"/>
              </w:rPr>
              <w:commentReference w:id="82"/>
            </w:r>
          </w:p>
        </w:tc>
      </w:tr>
    </w:tbl>
    <w:p w14:paraId="097D58D9" w14:textId="77777777" w:rsidR="00110CAF" w:rsidRPr="00C50983" w:rsidRDefault="00110CAF" w:rsidP="00C33438">
      <w:pPr>
        <w:pStyle w:val="Heading1"/>
        <w:keepLines w:val="0"/>
        <w:numPr>
          <w:ilvl w:val="0"/>
          <w:numId w:val="26"/>
        </w:numPr>
        <w:spacing w:after="120" w:line="240" w:lineRule="auto"/>
        <w:ind w:left="993"/>
        <w:sectPr w:rsidR="00110CAF" w:rsidRPr="00C50983" w:rsidSect="008263B3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14:paraId="0751AE7C" w14:textId="10447E5D" w:rsidR="00D1799A" w:rsidRDefault="00D1799A" w:rsidP="00D1799A">
      <w:pPr>
        <w:pStyle w:val="ModuleHeading1"/>
      </w:pPr>
      <w:bookmarkStart w:id="83" w:name="_Toc111617535"/>
      <w:bookmarkStart w:id="84" w:name="_Toc245254464"/>
      <w:bookmarkStart w:id="85" w:name="_Toc6299063"/>
      <w:r w:rsidRPr="00C50983">
        <w:lastRenderedPageBreak/>
        <w:t xml:space="preserve">DETAILED </w:t>
      </w:r>
      <w:r>
        <w:t>competence table</w:t>
      </w:r>
      <w:r w:rsidRPr="00C50983">
        <w:t xml:space="preserve"> OF MODULE </w:t>
      </w:r>
      <w:r>
        <w:t xml:space="preserve">7 – emergency </w:t>
      </w:r>
      <w:r w:rsidR="0072054A">
        <w:t>situations</w:t>
      </w:r>
    </w:p>
    <w:p w14:paraId="639F7C20" w14:textId="77777777" w:rsidR="00D1799A" w:rsidRPr="006B0203" w:rsidRDefault="00D1799A" w:rsidP="00D1799A">
      <w:pPr>
        <w:pStyle w:val="Heading1separatationline"/>
      </w:pPr>
    </w:p>
    <w:p w14:paraId="7869B07D" w14:textId="2E3BBDD4" w:rsidR="00D1799A" w:rsidRDefault="00D1799A" w:rsidP="00D1799A">
      <w:pPr>
        <w:pStyle w:val="Tablecaption"/>
      </w:pPr>
      <w:r>
        <w:t>Competence Table</w:t>
      </w:r>
      <w:r w:rsidRPr="00C50983">
        <w:t xml:space="preserve"> – </w:t>
      </w:r>
      <w:r w:rsidR="0072054A">
        <w:t>Emergency Situations</w:t>
      </w:r>
    </w:p>
    <w:tbl>
      <w:tblPr>
        <w:tblStyle w:val="TableGrid"/>
        <w:tblW w:w="14665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4094"/>
        <w:gridCol w:w="990"/>
        <w:gridCol w:w="8100"/>
        <w:gridCol w:w="630"/>
      </w:tblGrid>
      <w:tr w:rsidR="00D1799A" w:rsidRPr="00076779" w14:paraId="1BBF021A" w14:textId="77777777" w:rsidTr="00374327">
        <w:trPr>
          <w:cantSplit/>
          <w:trHeight w:val="1295"/>
          <w:tblHeader/>
          <w:jc w:val="center"/>
        </w:trPr>
        <w:tc>
          <w:tcPr>
            <w:tcW w:w="851" w:type="dxa"/>
            <w:textDirection w:val="btLr"/>
            <w:vAlign w:val="center"/>
          </w:tcPr>
          <w:p w14:paraId="09A49596" w14:textId="77777777" w:rsidR="00D1799A" w:rsidRPr="002A0F96" w:rsidRDefault="00D1799A" w:rsidP="007F40D2">
            <w:pPr>
              <w:pStyle w:val="Tabletexttitle"/>
              <w:spacing w:before="0" w:after="0"/>
              <w:ind w:left="0" w:right="29"/>
              <w:jc w:val="center"/>
              <w:rPr>
                <w:szCs w:val="20"/>
              </w:rPr>
            </w:pPr>
            <w:r>
              <w:rPr>
                <w:szCs w:val="20"/>
              </w:rPr>
              <w:t>Element</w:t>
            </w:r>
          </w:p>
        </w:tc>
        <w:tc>
          <w:tcPr>
            <w:tcW w:w="4094" w:type="dxa"/>
            <w:vAlign w:val="center"/>
          </w:tcPr>
          <w:p w14:paraId="0A0B5DCF" w14:textId="77777777" w:rsidR="00D1799A" w:rsidRPr="002A0F96" w:rsidRDefault="00D1799A" w:rsidP="007F40D2">
            <w:pPr>
              <w:pStyle w:val="Tabletexttitle"/>
              <w:spacing w:before="0" w:after="0"/>
              <w:ind w:left="0" w:right="0"/>
              <w:jc w:val="center"/>
              <w:rPr>
                <w:i/>
                <w:szCs w:val="20"/>
              </w:rPr>
            </w:pPr>
            <w:r w:rsidRPr="002A0F96">
              <w:rPr>
                <w:i/>
                <w:szCs w:val="20"/>
              </w:rPr>
              <w:t>Session Objective</w:t>
            </w:r>
          </w:p>
        </w:tc>
        <w:tc>
          <w:tcPr>
            <w:tcW w:w="990" w:type="dxa"/>
            <w:textDirection w:val="btLr"/>
            <w:vAlign w:val="center"/>
          </w:tcPr>
          <w:p w14:paraId="711A7828" w14:textId="77777777" w:rsidR="00D1799A" w:rsidRDefault="00D1799A" w:rsidP="007F40D2">
            <w:pPr>
              <w:pStyle w:val="Tabletexttitle"/>
              <w:spacing w:before="0" w:after="0"/>
              <w:jc w:val="center"/>
              <w:rPr>
                <w:szCs w:val="20"/>
              </w:rPr>
            </w:pPr>
            <w:r>
              <w:rPr>
                <w:szCs w:val="20"/>
              </w:rPr>
              <w:t>Sub-element</w:t>
            </w:r>
          </w:p>
        </w:tc>
        <w:tc>
          <w:tcPr>
            <w:tcW w:w="8100" w:type="dxa"/>
            <w:vAlign w:val="center"/>
          </w:tcPr>
          <w:p w14:paraId="1F808BF2" w14:textId="77777777" w:rsidR="00D1799A" w:rsidRPr="002A0F96" w:rsidRDefault="00D1799A" w:rsidP="007F40D2">
            <w:pPr>
              <w:pStyle w:val="Tabletexttitle"/>
              <w:spacing w:before="0" w:after="0"/>
              <w:ind w:left="0" w:right="0"/>
              <w:jc w:val="center"/>
              <w:rPr>
                <w:szCs w:val="20"/>
              </w:rPr>
            </w:pPr>
            <w:r>
              <w:rPr>
                <w:szCs w:val="20"/>
              </w:rPr>
              <w:t>Subject Elements</w:t>
            </w:r>
          </w:p>
        </w:tc>
        <w:tc>
          <w:tcPr>
            <w:tcW w:w="630" w:type="dxa"/>
            <w:textDirection w:val="btLr"/>
            <w:vAlign w:val="center"/>
          </w:tcPr>
          <w:p w14:paraId="21858EAB" w14:textId="77777777" w:rsidR="00D1799A" w:rsidRPr="002A0F96" w:rsidRDefault="00D1799A" w:rsidP="007F40D2">
            <w:pPr>
              <w:pStyle w:val="Tabletexttitle"/>
              <w:spacing w:before="0" w:after="0"/>
              <w:jc w:val="center"/>
              <w:rPr>
                <w:szCs w:val="20"/>
              </w:rPr>
            </w:pPr>
            <w:r w:rsidRPr="002A0F96">
              <w:rPr>
                <w:szCs w:val="20"/>
              </w:rPr>
              <w:t>Level of Competence</w:t>
            </w:r>
          </w:p>
        </w:tc>
      </w:tr>
      <w:tr w:rsidR="002A1831" w:rsidRPr="00755FEE" w14:paraId="1AA6C0D7" w14:textId="77777777" w:rsidTr="00374327">
        <w:trPr>
          <w:trHeight w:val="343"/>
          <w:jc w:val="center"/>
        </w:trPr>
        <w:tc>
          <w:tcPr>
            <w:tcW w:w="851" w:type="dxa"/>
            <w:shd w:val="clear" w:color="auto" w:fill="F2F2F2" w:themeFill="background1" w:themeFillShade="F2"/>
          </w:tcPr>
          <w:p w14:paraId="57E96D48" w14:textId="77777777" w:rsidR="002A1831" w:rsidRPr="00755FEE" w:rsidRDefault="002A1831" w:rsidP="003F14ED">
            <w:pPr>
              <w:pStyle w:val="Tabletext"/>
              <w:spacing w:before="120" w:after="120"/>
              <w:ind w:left="0" w:right="29"/>
              <w:rPr>
                <w:b/>
                <w:szCs w:val="20"/>
              </w:rPr>
            </w:pPr>
            <w:r>
              <w:rPr>
                <w:b/>
                <w:szCs w:val="20"/>
              </w:rPr>
              <w:t>7.1</w:t>
            </w:r>
          </w:p>
        </w:tc>
        <w:tc>
          <w:tcPr>
            <w:tcW w:w="4094" w:type="dxa"/>
            <w:shd w:val="clear" w:color="auto" w:fill="F2F2F2" w:themeFill="background1" w:themeFillShade="F2"/>
          </w:tcPr>
          <w:p w14:paraId="31124B9C" w14:textId="77777777" w:rsidR="002A1831" w:rsidRPr="00755FEE" w:rsidRDefault="002A1831" w:rsidP="003F14ED">
            <w:pPr>
              <w:pStyle w:val="Tabletext"/>
              <w:spacing w:before="120" w:after="120"/>
              <w:ind w:left="0" w:right="0"/>
              <w:rPr>
                <w:rFonts w:ascii="Calibri" w:hAnsi="Calibri"/>
                <w:b/>
                <w:i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Contingency Plans</w:t>
            </w:r>
          </w:p>
        </w:tc>
        <w:tc>
          <w:tcPr>
            <w:tcW w:w="990" w:type="dxa"/>
            <w:shd w:val="clear" w:color="auto" w:fill="F2F2F2" w:themeFill="background1" w:themeFillShade="F2"/>
          </w:tcPr>
          <w:p w14:paraId="25EB5B18" w14:textId="77777777" w:rsidR="002A1831" w:rsidRPr="00755FEE" w:rsidRDefault="002A1831" w:rsidP="003F14ED">
            <w:pPr>
              <w:pStyle w:val="Tabletext"/>
              <w:spacing w:before="120" w:after="120"/>
              <w:ind w:left="0" w:right="0"/>
              <w:rPr>
                <w:b/>
                <w:szCs w:val="20"/>
              </w:rPr>
            </w:pPr>
          </w:p>
        </w:tc>
        <w:tc>
          <w:tcPr>
            <w:tcW w:w="8100" w:type="dxa"/>
            <w:shd w:val="clear" w:color="auto" w:fill="F2F2F2" w:themeFill="background1" w:themeFillShade="F2"/>
          </w:tcPr>
          <w:p w14:paraId="51125CC4" w14:textId="77777777" w:rsidR="002A1831" w:rsidRPr="00755FEE" w:rsidRDefault="002A1831" w:rsidP="003F14ED">
            <w:pPr>
              <w:pStyle w:val="Tabletext"/>
              <w:spacing w:before="120" w:after="120"/>
              <w:ind w:left="0" w:right="0"/>
              <w:rPr>
                <w:b/>
                <w:szCs w:val="20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</w:tcPr>
          <w:p w14:paraId="487DBC1F" w14:textId="77777777" w:rsidR="002A1831" w:rsidRPr="00755FEE" w:rsidRDefault="002A1831" w:rsidP="003F14ED">
            <w:pPr>
              <w:pStyle w:val="Tabletext"/>
              <w:spacing w:before="120" w:after="120"/>
              <w:rPr>
                <w:b/>
                <w:szCs w:val="20"/>
              </w:rPr>
            </w:pPr>
          </w:p>
        </w:tc>
      </w:tr>
      <w:tr w:rsidR="002A1831" w:rsidRPr="00076779" w14:paraId="17CF9284" w14:textId="77777777" w:rsidTr="00374327">
        <w:trPr>
          <w:jc w:val="center"/>
        </w:trPr>
        <w:tc>
          <w:tcPr>
            <w:tcW w:w="851" w:type="dxa"/>
            <w:vMerge w:val="restart"/>
          </w:tcPr>
          <w:p w14:paraId="0A40A7D7" w14:textId="77777777" w:rsidR="002A1831" w:rsidRPr="00597DE5" w:rsidRDefault="002A1831" w:rsidP="003F14ED">
            <w:pPr>
              <w:pStyle w:val="Tabletext"/>
              <w:spacing w:before="120" w:after="120"/>
              <w:ind w:left="0" w:right="29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7.1.1</w:t>
            </w:r>
          </w:p>
        </w:tc>
        <w:tc>
          <w:tcPr>
            <w:tcW w:w="4094" w:type="dxa"/>
            <w:vMerge w:val="restart"/>
          </w:tcPr>
          <w:p w14:paraId="6D738B44" w14:textId="06AB3DC7" w:rsidR="002A1831" w:rsidRPr="002A0F96" w:rsidRDefault="002A1831" w:rsidP="003F14ED">
            <w:pPr>
              <w:pStyle w:val="Tabletext"/>
              <w:spacing w:before="120" w:after="120"/>
              <w:ind w:left="0" w:right="0"/>
              <w:rPr>
                <w:i/>
                <w:szCs w:val="20"/>
              </w:rPr>
            </w:pPr>
            <w:r>
              <w:rPr>
                <w:i/>
                <w:szCs w:val="20"/>
              </w:rPr>
              <w:t xml:space="preserve">Describe the </w:t>
            </w:r>
            <w:r w:rsidR="00315D6B">
              <w:rPr>
                <w:i/>
                <w:szCs w:val="20"/>
              </w:rPr>
              <w:t>role</w:t>
            </w:r>
            <w:r>
              <w:rPr>
                <w:i/>
                <w:szCs w:val="20"/>
              </w:rPr>
              <w:t xml:space="preserve"> of contingency plans in VTS operations.  </w:t>
            </w:r>
          </w:p>
        </w:tc>
        <w:tc>
          <w:tcPr>
            <w:tcW w:w="990" w:type="dxa"/>
          </w:tcPr>
          <w:p w14:paraId="04B29755" w14:textId="7737EA50" w:rsidR="002A1831" w:rsidRPr="002A0F96" w:rsidRDefault="00DC4A82" w:rsidP="003F14ED">
            <w:pPr>
              <w:pStyle w:val="Tabletext"/>
              <w:spacing w:before="120" w:after="120"/>
              <w:ind w:left="0" w:right="0"/>
              <w:rPr>
                <w:szCs w:val="20"/>
              </w:rPr>
            </w:pPr>
            <w:r>
              <w:rPr>
                <w:szCs w:val="20"/>
              </w:rPr>
              <w:t>7</w:t>
            </w:r>
            <w:r w:rsidR="002A1831">
              <w:rPr>
                <w:szCs w:val="20"/>
              </w:rPr>
              <w:t>.1.1.1</w:t>
            </w:r>
          </w:p>
        </w:tc>
        <w:tc>
          <w:tcPr>
            <w:tcW w:w="8100" w:type="dxa"/>
          </w:tcPr>
          <w:p w14:paraId="52645372" w14:textId="77777777" w:rsidR="002A1831" w:rsidRPr="002A0F96" w:rsidRDefault="002A1831" w:rsidP="003F14ED">
            <w:pPr>
              <w:pStyle w:val="Tabletext"/>
              <w:spacing w:before="120" w:after="120"/>
              <w:ind w:left="0" w:right="0"/>
              <w:rPr>
                <w:szCs w:val="20"/>
              </w:rPr>
            </w:pPr>
            <w:r>
              <w:rPr>
                <w:szCs w:val="20"/>
              </w:rPr>
              <w:t>Overview of Contingency Planning</w:t>
            </w:r>
          </w:p>
        </w:tc>
        <w:tc>
          <w:tcPr>
            <w:tcW w:w="630" w:type="dxa"/>
          </w:tcPr>
          <w:p w14:paraId="6DE225C3" w14:textId="77777777" w:rsidR="002A1831" w:rsidRPr="002A0F96" w:rsidRDefault="002A1831" w:rsidP="003F14ED">
            <w:pPr>
              <w:pStyle w:val="Tabletext"/>
              <w:spacing w:before="120" w:after="120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</w:tr>
      <w:tr w:rsidR="002A1831" w:rsidRPr="00076779" w14:paraId="25ED25BB" w14:textId="77777777" w:rsidTr="00374327">
        <w:trPr>
          <w:trHeight w:val="215"/>
          <w:jc w:val="center"/>
        </w:trPr>
        <w:tc>
          <w:tcPr>
            <w:tcW w:w="851" w:type="dxa"/>
            <w:vMerge/>
          </w:tcPr>
          <w:p w14:paraId="1134A25B" w14:textId="77777777" w:rsidR="002A1831" w:rsidRPr="002A0F96" w:rsidRDefault="002A1831" w:rsidP="003F14ED">
            <w:pPr>
              <w:pStyle w:val="Tabletext"/>
              <w:spacing w:before="120" w:after="120"/>
              <w:ind w:left="0" w:right="29"/>
              <w:rPr>
                <w:szCs w:val="20"/>
              </w:rPr>
            </w:pPr>
          </w:p>
        </w:tc>
        <w:tc>
          <w:tcPr>
            <w:tcW w:w="4094" w:type="dxa"/>
            <w:vMerge/>
          </w:tcPr>
          <w:p w14:paraId="2B452CB7" w14:textId="77777777" w:rsidR="002A1831" w:rsidRPr="002A0F96" w:rsidRDefault="002A1831" w:rsidP="003F14ED">
            <w:pPr>
              <w:pStyle w:val="Tabletext"/>
              <w:spacing w:before="120" w:after="120"/>
              <w:ind w:left="0" w:right="0"/>
              <w:rPr>
                <w:i/>
                <w:szCs w:val="20"/>
              </w:rPr>
            </w:pPr>
          </w:p>
        </w:tc>
        <w:tc>
          <w:tcPr>
            <w:tcW w:w="990" w:type="dxa"/>
          </w:tcPr>
          <w:p w14:paraId="17D1300A" w14:textId="1FDAB70A" w:rsidR="002A1831" w:rsidRPr="00910E1C" w:rsidRDefault="00DC4A82" w:rsidP="003F14ED">
            <w:pPr>
              <w:pStyle w:val="Tabletext"/>
              <w:spacing w:before="120" w:after="120"/>
              <w:ind w:left="0" w:right="0"/>
              <w:rPr>
                <w:szCs w:val="20"/>
              </w:rPr>
            </w:pPr>
            <w:r>
              <w:rPr>
                <w:szCs w:val="20"/>
              </w:rPr>
              <w:t>7</w:t>
            </w:r>
            <w:r w:rsidR="002A1831" w:rsidRPr="00910E1C">
              <w:rPr>
                <w:szCs w:val="20"/>
              </w:rPr>
              <w:t>.1.</w:t>
            </w:r>
            <w:r w:rsidR="002A1831">
              <w:rPr>
                <w:szCs w:val="20"/>
              </w:rPr>
              <w:t>1</w:t>
            </w:r>
            <w:r w:rsidR="002A1831" w:rsidRPr="00910E1C">
              <w:rPr>
                <w:szCs w:val="20"/>
              </w:rPr>
              <w:t>.2</w:t>
            </w:r>
          </w:p>
        </w:tc>
        <w:tc>
          <w:tcPr>
            <w:tcW w:w="8100" w:type="dxa"/>
          </w:tcPr>
          <w:p w14:paraId="4F2CB504" w14:textId="77777777" w:rsidR="002A1831" w:rsidRPr="00910E1C" w:rsidRDefault="002A1831" w:rsidP="003F14ED">
            <w:pPr>
              <w:pStyle w:val="Tabletext"/>
              <w:spacing w:before="120" w:after="120"/>
              <w:ind w:left="0" w:right="0"/>
              <w:rPr>
                <w:szCs w:val="20"/>
              </w:rPr>
            </w:pPr>
            <w:r>
              <w:rPr>
                <w:szCs w:val="20"/>
              </w:rPr>
              <w:t>Implementation of contingency plans</w:t>
            </w:r>
          </w:p>
        </w:tc>
        <w:tc>
          <w:tcPr>
            <w:tcW w:w="630" w:type="dxa"/>
          </w:tcPr>
          <w:p w14:paraId="01293BF0" w14:textId="77777777" w:rsidR="002A1831" w:rsidRPr="002A0F96" w:rsidRDefault="002A1831" w:rsidP="003F14ED">
            <w:pPr>
              <w:pStyle w:val="Tabletext"/>
              <w:spacing w:before="120" w:after="120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</w:tr>
      <w:tr w:rsidR="008E6548" w:rsidRPr="00DE73D5" w14:paraId="382F0BD0" w14:textId="77777777" w:rsidTr="00374327">
        <w:trPr>
          <w:trHeight w:val="2268"/>
          <w:jc w:val="center"/>
        </w:trPr>
        <w:tc>
          <w:tcPr>
            <w:tcW w:w="851" w:type="dxa"/>
            <w:vMerge/>
            <w:shd w:val="clear" w:color="auto" w:fill="F2F2F2" w:themeFill="background1" w:themeFillShade="F2"/>
          </w:tcPr>
          <w:p w14:paraId="15CD2B9D" w14:textId="77777777" w:rsidR="008E6548" w:rsidRPr="00DE73D5" w:rsidRDefault="008E6548" w:rsidP="003F14ED">
            <w:pPr>
              <w:pStyle w:val="Tabletext"/>
              <w:spacing w:before="120" w:after="120"/>
              <w:ind w:left="0" w:right="29"/>
              <w:rPr>
                <w:bCs/>
                <w:szCs w:val="20"/>
              </w:rPr>
            </w:pPr>
          </w:p>
        </w:tc>
        <w:tc>
          <w:tcPr>
            <w:tcW w:w="4094" w:type="dxa"/>
            <w:vMerge/>
            <w:shd w:val="clear" w:color="auto" w:fill="F2F2F2" w:themeFill="background1" w:themeFillShade="F2"/>
          </w:tcPr>
          <w:p w14:paraId="7B0ED93F" w14:textId="77777777" w:rsidR="008E6548" w:rsidRPr="00DE73D5" w:rsidRDefault="008E6548" w:rsidP="003F14ED">
            <w:pPr>
              <w:pStyle w:val="Tabletext"/>
              <w:spacing w:before="120" w:after="120"/>
              <w:ind w:left="0" w:right="0"/>
              <w:rPr>
                <w:rFonts w:ascii="Calibri" w:hAnsi="Calibri"/>
                <w:bCs/>
                <w:szCs w:val="20"/>
              </w:rPr>
            </w:pPr>
          </w:p>
        </w:tc>
        <w:tc>
          <w:tcPr>
            <w:tcW w:w="990" w:type="dxa"/>
            <w:shd w:val="clear" w:color="auto" w:fill="FFFFFF" w:themeFill="background1"/>
          </w:tcPr>
          <w:p w14:paraId="03B138B8" w14:textId="141B263F" w:rsidR="008E6548" w:rsidRPr="00910E1C" w:rsidRDefault="00DC4A82" w:rsidP="003F14ED">
            <w:pPr>
              <w:pStyle w:val="Tabletext"/>
              <w:spacing w:before="120" w:after="120"/>
              <w:ind w:left="0" w:right="0"/>
              <w:rPr>
                <w:bCs/>
                <w:szCs w:val="20"/>
              </w:rPr>
            </w:pPr>
            <w:r>
              <w:rPr>
                <w:bCs/>
                <w:szCs w:val="20"/>
              </w:rPr>
              <w:t>7</w:t>
            </w:r>
            <w:r w:rsidR="008E6548" w:rsidRPr="00910E1C">
              <w:rPr>
                <w:bCs/>
                <w:szCs w:val="20"/>
              </w:rPr>
              <w:t>.1.</w:t>
            </w:r>
            <w:r w:rsidR="008E6548">
              <w:rPr>
                <w:bCs/>
                <w:szCs w:val="20"/>
              </w:rPr>
              <w:t>1</w:t>
            </w:r>
            <w:r w:rsidR="008E6548" w:rsidRPr="00910E1C">
              <w:rPr>
                <w:bCs/>
                <w:szCs w:val="20"/>
              </w:rPr>
              <w:t>.3</w:t>
            </w:r>
          </w:p>
        </w:tc>
        <w:tc>
          <w:tcPr>
            <w:tcW w:w="8100" w:type="dxa"/>
            <w:shd w:val="clear" w:color="auto" w:fill="FFFFFF" w:themeFill="background1"/>
          </w:tcPr>
          <w:p w14:paraId="40D9993A" w14:textId="77777777" w:rsidR="008E6548" w:rsidRDefault="008E6548" w:rsidP="003F14ED">
            <w:pPr>
              <w:pStyle w:val="Tabletext"/>
              <w:spacing w:before="120" w:after="120"/>
              <w:ind w:left="0" w:right="0"/>
              <w:rPr>
                <w:bCs/>
                <w:szCs w:val="20"/>
              </w:rPr>
            </w:pPr>
            <w:r>
              <w:rPr>
                <w:bCs/>
                <w:szCs w:val="20"/>
              </w:rPr>
              <w:t>Examples of contingency plans</w:t>
            </w:r>
          </w:p>
          <w:p w14:paraId="76D80A41" w14:textId="77777777" w:rsidR="008E6548" w:rsidRDefault="008E6548" w:rsidP="003F14ED">
            <w:pPr>
              <w:pStyle w:val="Tabletext"/>
              <w:numPr>
                <w:ilvl w:val="0"/>
                <w:numId w:val="51"/>
              </w:numPr>
              <w:spacing w:before="0" w:after="0"/>
              <w:ind w:right="0"/>
              <w:rPr>
                <w:bCs/>
                <w:szCs w:val="20"/>
              </w:rPr>
            </w:pPr>
            <w:r>
              <w:rPr>
                <w:bCs/>
                <w:szCs w:val="20"/>
              </w:rPr>
              <w:t>Collisions</w:t>
            </w:r>
          </w:p>
          <w:p w14:paraId="590E44B1" w14:textId="77777777" w:rsidR="008E6548" w:rsidRDefault="008E6548" w:rsidP="003F14ED">
            <w:pPr>
              <w:pStyle w:val="Tabletext"/>
              <w:numPr>
                <w:ilvl w:val="0"/>
                <w:numId w:val="51"/>
              </w:numPr>
              <w:spacing w:before="0" w:after="0"/>
              <w:ind w:right="0"/>
              <w:rPr>
                <w:bCs/>
                <w:szCs w:val="20"/>
              </w:rPr>
            </w:pPr>
            <w:r>
              <w:rPr>
                <w:bCs/>
                <w:szCs w:val="20"/>
              </w:rPr>
              <w:t>Grounding</w:t>
            </w:r>
          </w:p>
          <w:p w14:paraId="136E157E" w14:textId="77777777" w:rsidR="008E6548" w:rsidRDefault="008E6548" w:rsidP="003F14ED">
            <w:pPr>
              <w:pStyle w:val="Tabletext"/>
              <w:numPr>
                <w:ilvl w:val="0"/>
                <w:numId w:val="51"/>
              </w:numPr>
              <w:spacing w:before="0" w:after="0"/>
              <w:ind w:right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Marine pollution </w:t>
            </w:r>
          </w:p>
          <w:p w14:paraId="013B386D" w14:textId="77777777" w:rsidR="008E6548" w:rsidRDefault="008E6548" w:rsidP="003F14ED">
            <w:pPr>
              <w:pStyle w:val="Tabletext"/>
              <w:numPr>
                <w:ilvl w:val="0"/>
                <w:numId w:val="51"/>
              </w:numPr>
              <w:spacing w:before="0" w:after="0"/>
              <w:ind w:right="0"/>
              <w:rPr>
                <w:bCs/>
                <w:szCs w:val="20"/>
              </w:rPr>
            </w:pPr>
            <w:r>
              <w:rPr>
                <w:bCs/>
                <w:szCs w:val="20"/>
              </w:rPr>
              <w:t>Fire</w:t>
            </w:r>
          </w:p>
          <w:p w14:paraId="57F0632C" w14:textId="77777777" w:rsidR="008E6548" w:rsidRDefault="008E6548" w:rsidP="003F14ED">
            <w:pPr>
              <w:pStyle w:val="Tabletext"/>
              <w:numPr>
                <w:ilvl w:val="0"/>
                <w:numId w:val="51"/>
              </w:numPr>
              <w:spacing w:before="0" w:after="0"/>
              <w:ind w:right="0"/>
              <w:rPr>
                <w:bCs/>
                <w:szCs w:val="20"/>
              </w:rPr>
            </w:pPr>
            <w:r>
              <w:rPr>
                <w:bCs/>
                <w:szCs w:val="20"/>
              </w:rPr>
              <w:t>Hazardous cargo</w:t>
            </w:r>
          </w:p>
          <w:p w14:paraId="3C1963F4" w14:textId="77777777" w:rsidR="008E6548" w:rsidRDefault="008E6548" w:rsidP="003F14ED">
            <w:pPr>
              <w:pStyle w:val="Tabletext"/>
              <w:numPr>
                <w:ilvl w:val="0"/>
                <w:numId w:val="51"/>
              </w:numPr>
              <w:spacing w:before="0" w:after="0"/>
              <w:ind w:right="0"/>
              <w:rPr>
                <w:bCs/>
                <w:szCs w:val="20"/>
              </w:rPr>
            </w:pPr>
            <w:r>
              <w:rPr>
                <w:bCs/>
                <w:szCs w:val="20"/>
              </w:rPr>
              <w:t>Search and Rescue (SAR) incidents</w:t>
            </w:r>
          </w:p>
          <w:p w14:paraId="351C6C32" w14:textId="01A68C14" w:rsidR="008E6548" w:rsidRPr="008E6548" w:rsidRDefault="008E6548" w:rsidP="008E6548">
            <w:pPr>
              <w:pStyle w:val="Tabletext"/>
              <w:numPr>
                <w:ilvl w:val="0"/>
                <w:numId w:val="51"/>
              </w:numPr>
              <w:spacing w:before="0" w:after="0"/>
              <w:ind w:right="0"/>
              <w:rPr>
                <w:bCs/>
                <w:szCs w:val="20"/>
              </w:rPr>
            </w:pPr>
            <w:r>
              <w:rPr>
                <w:bCs/>
                <w:szCs w:val="20"/>
              </w:rPr>
              <w:t>Others</w:t>
            </w:r>
            <w:r w:rsidRPr="00910E1C">
              <w:rPr>
                <w:bCs/>
                <w:szCs w:val="20"/>
              </w:rPr>
              <w:t xml:space="preserve"> </w:t>
            </w:r>
          </w:p>
        </w:tc>
        <w:tc>
          <w:tcPr>
            <w:tcW w:w="630" w:type="dxa"/>
            <w:shd w:val="clear" w:color="auto" w:fill="FFFFFF" w:themeFill="background1"/>
          </w:tcPr>
          <w:p w14:paraId="1E6F8ADD" w14:textId="77777777" w:rsidR="008E6548" w:rsidRPr="00DE73D5" w:rsidRDefault="008E6548" w:rsidP="003F14ED">
            <w:pPr>
              <w:pStyle w:val="Tabletext"/>
              <w:spacing w:before="120" w:after="120"/>
              <w:rPr>
                <w:bCs/>
                <w:szCs w:val="20"/>
              </w:rPr>
            </w:pPr>
            <w:r>
              <w:rPr>
                <w:bCs/>
                <w:szCs w:val="20"/>
              </w:rPr>
              <w:t>2</w:t>
            </w:r>
          </w:p>
        </w:tc>
      </w:tr>
      <w:tr w:rsidR="00AD328E" w:rsidRPr="0079744A" w14:paraId="7FFBDA3B" w14:textId="77777777" w:rsidTr="00374327">
        <w:trPr>
          <w:jc w:val="center"/>
        </w:trPr>
        <w:tc>
          <w:tcPr>
            <w:tcW w:w="851" w:type="dxa"/>
            <w:shd w:val="clear" w:color="auto" w:fill="F2F2F2" w:themeFill="background1" w:themeFillShade="F2"/>
          </w:tcPr>
          <w:p w14:paraId="363A0763" w14:textId="59B8FC64" w:rsidR="00AD328E" w:rsidRPr="0079744A" w:rsidRDefault="00F81908" w:rsidP="00BE3414">
            <w:pPr>
              <w:pStyle w:val="Tabletext"/>
              <w:spacing w:before="120" w:after="120"/>
              <w:ind w:left="0" w:right="29"/>
              <w:rPr>
                <w:b/>
                <w:szCs w:val="20"/>
              </w:rPr>
            </w:pPr>
            <w:r>
              <w:rPr>
                <w:b/>
                <w:szCs w:val="20"/>
              </w:rPr>
              <w:t>7.</w:t>
            </w:r>
            <w:r w:rsidR="0047777E">
              <w:rPr>
                <w:b/>
                <w:szCs w:val="20"/>
              </w:rPr>
              <w:t>2</w:t>
            </w:r>
          </w:p>
        </w:tc>
        <w:tc>
          <w:tcPr>
            <w:tcW w:w="4094" w:type="dxa"/>
            <w:shd w:val="clear" w:color="auto" w:fill="F2F2F2" w:themeFill="background1" w:themeFillShade="F2"/>
          </w:tcPr>
          <w:p w14:paraId="6B3A41C5" w14:textId="52B68D77" w:rsidR="00AD328E" w:rsidRPr="0079744A" w:rsidRDefault="00D52C81" w:rsidP="0079744A">
            <w:pPr>
              <w:pStyle w:val="Tabletext"/>
              <w:spacing w:before="120" w:after="120"/>
              <w:ind w:left="0" w:right="29"/>
              <w:rPr>
                <w:b/>
                <w:szCs w:val="20"/>
              </w:rPr>
            </w:pPr>
            <w:r>
              <w:rPr>
                <w:b/>
                <w:szCs w:val="20"/>
              </w:rPr>
              <w:t>Emergency response</w:t>
            </w:r>
          </w:p>
        </w:tc>
        <w:tc>
          <w:tcPr>
            <w:tcW w:w="990" w:type="dxa"/>
            <w:shd w:val="clear" w:color="auto" w:fill="F2F2F2" w:themeFill="background1" w:themeFillShade="F2"/>
          </w:tcPr>
          <w:p w14:paraId="34FA167B" w14:textId="77777777" w:rsidR="00AD328E" w:rsidRPr="0079744A" w:rsidRDefault="00AD328E" w:rsidP="0079744A">
            <w:pPr>
              <w:pStyle w:val="Tabletext"/>
              <w:spacing w:before="120" w:after="120"/>
              <w:ind w:left="0" w:right="29"/>
              <w:rPr>
                <w:b/>
                <w:szCs w:val="20"/>
              </w:rPr>
            </w:pPr>
          </w:p>
        </w:tc>
        <w:tc>
          <w:tcPr>
            <w:tcW w:w="8100" w:type="dxa"/>
            <w:shd w:val="clear" w:color="auto" w:fill="F2F2F2" w:themeFill="background1" w:themeFillShade="F2"/>
          </w:tcPr>
          <w:p w14:paraId="793D4685" w14:textId="77777777" w:rsidR="00AD328E" w:rsidRPr="0079744A" w:rsidRDefault="00AD328E" w:rsidP="0079744A">
            <w:pPr>
              <w:pStyle w:val="Tabletext"/>
              <w:spacing w:before="120" w:after="120"/>
              <w:ind w:left="0" w:right="29"/>
              <w:rPr>
                <w:b/>
                <w:szCs w:val="20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</w:tcPr>
          <w:p w14:paraId="3EC7545A" w14:textId="77777777" w:rsidR="00AD328E" w:rsidRPr="0079744A" w:rsidRDefault="00AD328E" w:rsidP="0079744A">
            <w:pPr>
              <w:pStyle w:val="Tabletext"/>
              <w:spacing w:before="120" w:after="120"/>
              <w:ind w:left="0" w:right="29"/>
              <w:rPr>
                <w:b/>
                <w:szCs w:val="20"/>
              </w:rPr>
            </w:pPr>
          </w:p>
        </w:tc>
      </w:tr>
      <w:tr w:rsidR="00F41BA6" w:rsidRPr="002A0F96" w14:paraId="1339EF00" w14:textId="77777777" w:rsidTr="00374327">
        <w:trPr>
          <w:jc w:val="center"/>
        </w:trPr>
        <w:tc>
          <w:tcPr>
            <w:tcW w:w="851" w:type="dxa"/>
            <w:vMerge w:val="restart"/>
          </w:tcPr>
          <w:p w14:paraId="3B2EB7F6" w14:textId="05F8D630" w:rsidR="00F41BA6" w:rsidRDefault="00DC4A82" w:rsidP="00BE3414">
            <w:pPr>
              <w:pStyle w:val="Tabletext"/>
              <w:spacing w:before="120" w:after="120"/>
              <w:ind w:left="0" w:right="29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7.2.1</w:t>
            </w:r>
          </w:p>
        </w:tc>
        <w:tc>
          <w:tcPr>
            <w:tcW w:w="4094" w:type="dxa"/>
            <w:vMerge w:val="restart"/>
          </w:tcPr>
          <w:p w14:paraId="0A541A75" w14:textId="144EC226" w:rsidR="00F41BA6" w:rsidRDefault="00F41BA6" w:rsidP="00BE3414">
            <w:pPr>
              <w:pStyle w:val="Tabletext"/>
              <w:spacing w:before="120" w:after="120"/>
              <w:ind w:left="0" w:right="0"/>
              <w:rPr>
                <w:i/>
                <w:szCs w:val="20"/>
              </w:rPr>
            </w:pPr>
            <w:r>
              <w:rPr>
                <w:i/>
                <w:szCs w:val="20"/>
              </w:rPr>
              <w:t xml:space="preserve">Define the steps in emergency response </w:t>
            </w:r>
          </w:p>
        </w:tc>
        <w:tc>
          <w:tcPr>
            <w:tcW w:w="990" w:type="dxa"/>
          </w:tcPr>
          <w:p w14:paraId="5787B5EC" w14:textId="1CB5C49C" w:rsidR="00F41BA6" w:rsidRDefault="00DC4A82" w:rsidP="00BE3414">
            <w:pPr>
              <w:pStyle w:val="Tabletext"/>
              <w:spacing w:before="120" w:after="120"/>
              <w:ind w:left="0" w:right="0"/>
              <w:rPr>
                <w:szCs w:val="20"/>
              </w:rPr>
            </w:pPr>
            <w:r>
              <w:rPr>
                <w:szCs w:val="20"/>
              </w:rPr>
              <w:t>7.2.1.1</w:t>
            </w:r>
          </w:p>
        </w:tc>
        <w:tc>
          <w:tcPr>
            <w:tcW w:w="8100" w:type="dxa"/>
          </w:tcPr>
          <w:p w14:paraId="0C5AFA26" w14:textId="5FEF9F69" w:rsidR="00F41BA6" w:rsidRDefault="00F41BA6" w:rsidP="00BE3414">
            <w:pPr>
              <w:pStyle w:val="Tabletext"/>
              <w:spacing w:before="120" w:after="120"/>
              <w:ind w:left="0" w:right="0"/>
              <w:rPr>
                <w:szCs w:val="20"/>
              </w:rPr>
            </w:pPr>
            <w:r>
              <w:rPr>
                <w:szCs w:val="20"/>
              </w:rPr>
              <w:t>Definitions of incident, accident, crisis</w:t>
            </w:r>
          </w:p>
        </w:tc>
        <w:tc>
          <w:tcPr>
            <w:tcW w:w="630" w:type="dxa"/>
          </w:tcPr>
          <w:p w14:paraId="193B4E5C" w14:textId="0B60E0E4" w:rsidR="00F41BA6" w:rsidRDefault="008E6548" w:rsidP="00BE3414">
            <w:pPr>
              <w:pStyle w:val="Tabletext"/>
              <w:spacing w:before="120" w:after="120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</w:tr>
      <w:tr w:rsidR="00F41BA6" w:rsidRPr="002A0F96" w14:paraId="2EF32E76" w14:textId="77777777" w:rsidTr="00374327">
        <w:trPr>
          <w:jc w:val="center"/>
        </w:trPr>
        <w:tc>
          <w:tcPr>
            <w:tcW w:w="851" w:type="dxa"/>
            <w:vMerge/>
          </w:tcPr>
          <w:p w14:paraId="5838BC57" w14:textId="77777777" w:rsidR="00F41BA6" w:rsidRDefault="00F41BA6" w:rsidP="00BE3414">
            <w:pPr>
              <w:pStyle w:val="Tabletext"/>
              <w:spacing w:before="120" w:after="120"/>
              <w:ind w:left="0" w:right="29"/>
              <w:rPr>
                <w:b/>
                <w:bCs/>
                <w:szCs w:val="20"/>
              </w:rPr>
            </w:pPr>
          </w:p>
        </w:tc>
        <w:tc>
          <w:tcPr>
            <w:tcW w:w="4094" w:type="dxa"/>
            <w:vMerge/>
          </w:tcPr>
          <w:p w14:paraId="139E384A" w14:textId="77777777" w:rsidR="00F41BA6" w:rsidRDefault="00F41BA6" w:rsidP="00BE3414">
            <w:pPr>
              <w:pStyle w:val="Tabletext"/>
              <w:spacing w:before="120" w:after="120"/>
              <w:ind w:left="0" w:right="0"/>
              <w:rPr>
                <w:i/>
                <w:szCs w:val="20"/>
              </w:rPr>
            </w:pPr>
          </w:p>
        </w:tc>
        <w:tc>
          <w:tcPr>
            <w:tcW w:w="990" w:type="dxa"/>
          </w:tcPr>
          <w:p w14:paraId="37E22AD4" w14:textId="10BE123C" w:rsidR="00F41BA6" w:rsidRDefault="00DC4A82" w:rsidP="00BE3414">
            <w:pPr>
              <w:pStyle w:val="Tabletext"/>
              <w:spacing w:before="120" w:after="120"/>
              <w:ind w:left="0" w:right="0"/>
              <w:rPr>
                <w:szCs w:val="20"/>
              </w:rPr>
            </w:pPr>
            <w:r>
              <w:rPr>
                <w:szCs w:val="20"/>
              </w:rPr>
              <w:t>7.2.1.2</w:t>
            </w:r>
          </w:p>
        </w:tc>
        <w:tc>
          <w:tcPr>
            <w:tcW w:w="8100" w:type="dxa"/>
          </w:tcPr>
          <w:p w14:paraId="793E22EC" w14:textId="77777777" w:rsidR="00F41BA6" w:rsidRDefault="00F41BA6" w:rsidP="00BE3414">
            <w:pPr>
              <w:pStyle w:val="Tabletext"/>
              <w:spacing w:before="120" w:after="120"/>
              <w:ind w:left="0" w:right="0"/>
              <w:rPr>
                <w:szCs w:val="20"/>
              </w:rPr>
            </w:pPr>
            <w:r>
              <w:rPr>
                <w:szCs w:val="20"/>
              </w:rPr>
              <w:t>Prioritise incident:</w:t>
            </w:r>
          </w:p>
          <w:p w14:paraId="355C3086" w14:textId="77777777" w:rsidR="00F41BA6" w:rsidRPr="009B46CA" w:rsidRDefault="00F41BA6" w:rsidP="009B46CA">
            <w:pPr>
              <w:pStyle w:val="Tabletext"/>
              <w:numPr>
                <w:ilvl w:val="0"/>
                <w:numId w:val="51"/>
              </w:numPr>
              <w:spacing w:before="0" w:after="0"/>
              <w:ind w:right="0"/>
              <w:rPr>
                <w:bCs/>
                <w:szCs w:val="20"/>
              </w:rPr>
            </w:pPr>
            <w:r w:rsidRPr="009B46CA">
              <w:rPr>
                <w:bCs/>
                <w:szCs w:val="20"/>
              </w:rPr>
              <w:t xml:space="preserve">Data collection </w:t>
            </w:r>
          </w:p>
          <w:p w14:paraId="2DBAE3F3" w14:textId="77777777" w:rsidR="00F41BA6" w:rsidRPr="009B46CA" w:rsidRDefault="00F41BA6" w:rsidP="009B46CA">
            <w:pPr>
              <w:pStyle w:val="Tabletext"/>
              <w:numPr>
                <w:ilvl w:val="0"/>
                <w:numId w:val="51"/>
              </w:numPr>
              <w:spacing w:before="0" w:after="0"/>
              <w:ind w:right="0"/>
              <w:rPr>
                <w:bCs/>
                <w:szCs w:val="20"/>
              </w:rPr>
            </w:pPr>
            <w:r w:rsidRPr="009B46CA">
              <w:rPr>
                <w:bCs/>
                <w:szCs w:val="20"/>
              </w:rPr>
              <w:t xml:space="preserve">Evaluation </w:t>
            </w:r>
          </w:p>
          <w:p w14:paraId="7A91C67A" w14:textId="53FAE91B" w:rsidR="00F41BA6" w:rsidRDefault="00F41BA6" w:rsidP="009B46CA">
            <w:pPr>
              <w:pStyle w:val="Tabletext"/>
              <w:numPr>
                <w:ilvl w:val="0"/>
                <w:numId w:val="51"/>
              </w:numPr>
              <w:spacing w:before="0" w:after="0"/>
              <w:ind w:right="0"/>
              <w:rPr>
                <w:szCs w:val="20"/>
              </w:rPr>
            </w:pPr>
            <w:r w:rsidRPr="009B46CA">
              <w:rPr>
                <w:bCs/>
                <w:szCs w:val="20"/>
              </w:rPr>
              <w:t>Classification</w:t>
            </w:r>
          </w:p>
        </w:tc>
        <w:tc>
          <w:tcPr>
            <w:tcW w:w="630" w:type="dxa"/>
          </w:tcPr>
          <w:p w14:paraId="457830C1" w14:textId="1EA0474C" w:rsidR="00F41BA6" w:rsidRDefault="008E6548" w:rsidP="00BE3414">
            <w:pPr>
              <w:pStyle w:val="Tabletext"/>
              <w:spacing w:before="120" w:after="120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</w:tr>
      <w:tr w:rsidR="00F41BA6" w:rsidRPr="002A0F96" w14:paraId="65BCAA8C" w14:textId="77777777" w:rsidTr="00374327">
        <w:trPr>
          <w:jc w:val="center"/>
        </w:trPr>
        <w:tc>
          <w:tcPr>
            <w:tcW w:w="851" w:type="dxa"/>
            <w:vMerge/>
          </w:tcPr>
          <w:p w14:paraId="37CC0A5A" w14:textId="77777777" w:rsidR="00F41BA6" w:rsidRDefault="00F41BA6" w:rsidP="00BE3414">
            <w:pPr>
              <w:pStyle w:val="Tabletext"/>
              <w:spacing w:before="120" w:after="120"/>
              <w:ind w:left="0" w:right="29"/>
              <w:rPr>
                <w:b/>
                <w:bCs/>
                <w:szCs w:val="20"/>
              </w:rPr>
            </w:pPr>
          </w:p>
        </w:tc>
        <w:tc>
          <w:tcPr>
            <w:tcW w:w="4094" w:type="dxa"/>
            <w:vMerge/>
          </w:tcPr>
          <w:p w14:paraId="29B5F23E" w14:textId="77777777" w:rsidR="00F41BA6" w:rsidRDefault="00F41BA6" w:rsidP="00BE3414">
            <w:pPr>
              <w:pStyle w:val="Tabletext"/>
              <w:spacing w:before="120" w:after="120"/>
              <w:ind w:left="0" w:right="0"/>
              <w:rPr>
                <w:i/>
                <w:szCs w:val="20"/>
              </w:rPr>
            </w:pPr>
          </w:p>
        </w:tc>
        <w:tc>
          <w:tcPr>
            <w:tcW w:w="990" w:type="dxa"/>
          </w:tcPr>
          <w:p w14:paraId="441AFC4E" w14:textId="42A4B3F7" w:rsidR="00F41BA6" w:rsidRDefault="00DC4A82" w:rsidP="00BE3414">
            <w:pPr>
              <w:pStyle w:val="Tabletext"/>
              <w:spacing w:before="120" w:after="120"/>
              <w:ind w:left="0" w:right="0"/>
              <w:rPr>
                <w:szCs w:val="20"/>
              </w:rPr>
            </w:pPr>
            <w:r>
              <w:rPr>
                <w:szCs w:val="20"/>
              </w:rPr>
              <w:t>7.2.1.3</w:t>
            </w:r>
          </w:p>
        </w:tc>
        <w:tc>
          <w:tcPr>
            <w:tcW w:w="8100" w:type="dxa"/>
          </w:tcPr>
          <w:p w14:paraId="24681800" w14:textId="77777777" w:rsidR="00F41BA6" w:rsidRDefault="00F41BA6" w:rsidP="00BE3414">
            <w:pPr>
              <w:pStyle w:val="Tabletext"/>
              <w:spacing w:before="120" w:after="120"/>
              <w:ind w:left="0" w:right="0"/>
              <w:rPr>
                <w:szCs w:val="20"/>
              </w:rPr>
            </w:pPr>
            <w:r>
              <w:rPr>
                <w:szCs w:val="20"/>
              </w:rPr>
              <w:t>Response planning and action:</w:t>
            </w:r>
          </w:p>
          <w:p w14:paraId="106FC86D" w14:textId="77777777" w:rsidR="002E2AED" w:rsidRDefault="00113204" w:rsidP="002E2AED">
            <w:pPr>
              <w:pStyle w:val="Tabletext"/>
              <w:numPr>
                <w:ilvl w:val="0"/>
                <w:numId w:val="51"/>
              </w:numPr>
              <w:spacing w:before="0" w:after="0"/>
              <w:ind w:right="0"/>
              <w:rPr>
                <w:bCs/>
                <w:szCs w:val="20"/>
              </w:rPr>
            </w:pPr>
            <w:r>
              <w:rPr>
                <w:bCs/>
                <w:szCs w:val="20"/>
              </w:rPr>
              <w:t>Alerting</w:t>
            </w:r>
            <w:r w:rsidR="00F41BA6" w:rsidRPr="0057423D">
              <w:rPr>
                <w:bCs/>
                <w:szCs w:val="20"/>
              </w:rPr>
              <w:t xml:space="preserve"> procedures</w:t>
            </w:r>
          </w:p>
          <w:p w14:paraId="0C1D5B1C" w14:textId="4AA0A892" w:rsidR="00F41BA6" w:rsidRDefault="00F41BA6" w:rsidP="002E2AED">
            <w:pPr>
              <w:pStyle w:val="Tabletext"/>
              <w:numPr>
                <w:ilvl w:val="0"/>
                <w:numId w:val="51"/>
              </w:numPr>
              <w:spacing w:before="0" w:after="0"/>
              <w:ind w:right="0"/>
              <w:rPr>
                <w:bCs/>
                <w:szCs w:val="20"/>
              </w:rPr>
            </w:pPr>
            <w:r w:rsidRPr="002E2AED">
              <w:rPr>
                <w:bCs/>
                <w:szCs w:val="20"/>
              </w:rPr>
              <w:t>Maintaining safe and efficient flow of traffic</w:t>
            </w:r>
          </w:p>
          <w:p w14:paraId="746DFC91" w14:textId="42C30CA2" w:rsidR="002E2AED" w:rsidRPr="002E2AED" w:rsidRDefault="002E2AED" w:rsidP="002E2AED">
            <w:pPr>
              <w:pStyle w:val="Tabletext"/>
              <w:numPr>
                <w:ilvl w:val="0"/>
                <w:numId w:val="51"/>
              </w:numPr>
              <w:spacing w:before="0" w:after="0"/>
              <w:ind w:right="0"/>
              <w:rPr>
                <w:bCs/>
                <w:szCs w:val="20"/>
              </w:rPr>
            </w:pPr>
            <w:r>
              <w:rPr>
                <w:bCs/>
                <w:szCs w:val="20"/>
              </w:rPr>
              <w:lastRenderedPageBreak/>
              <w:t>Communication</w:t>
            </w:r>
          </w:p>
          <w:p w14:paraId="5D3CFC70" w14:textId="2B68B9D7" w:rsidR="00F41BA6" w:rsidRPr="0057423D" w:rsidRDefault="00F41BA6" w:rsidP="0057423D">
            <w:pPr>
              <w:pStyle w:val="Tabletext"/>
              <w:numPr>
                <w:ilvl w:val="0"/>
                <w:numId w:val="51"/>
              </w:numPr>
              <w:spacing w:before="0" w:after="0"/>
              <w:ind w:right="0"/>
              <w:rPr>
                <w:bCs/>
                <w:szCs w:val="20"/>
              </w:rPr>
            </w:pPr>
            <w:r w:rsidRPr="0057423D">
              <w:rPr>
                <w:bCs/>
                <w:szCs w:val="20"/>
              </w:rPr>
              <w:t>Co-ordination with, and support to, allied services</w:t>
            </w:r>
          </w:p>
          <w:p w14:paraId="07AD4888" w14:textId="4387FC32" w:rsidR="00F41BA6" w:rsidRPr="0057423D" w:rsidRDefault="002E2AED" w:rsidP="0057423D">
            <w:pPr>
              <w:pStyle w:val="Tabletext"/>
              <w:numPr>
                <w:ilvl w:val="0"/>
                <w:numId w:val="51"/>
              </w:numPr>
              <w:spacing w:before="0" w:after="0"/>
              <w:ind w:right="0"/>
              <w:rPr>
                <w:bCs/>
                <w:szCs w:val="20"/>
              </w:rPr>
            </w:pPr>
            <w:r>
              <w:rPr>
                <w:bCs/>
                <w:szCs w:val="20"/>
              </w:rPr>
              <w:t>Situation</w:t>
            </w:r>
            <w:r w:rsidR="00F41BA6" w:rsidRPr="0057423D">
              <w:rPr>
                <w:bCs/>
                <w:szCs w:val="20"/>
              </w:rPr>
              <w:t xml:space="preserve"> reports</w:t>
            </w:r>
          </w:p>
          <w:p w14:paraId="5A4E16A0" w14:textId="7ABDE734" w:rsidR="00F41BA6" w:rsidRPr="00F81908" w:rsidRDefault="00F41BA6" w:rsidP="00F81908">
            <w:pPr>
              <w:pStyle w:val="Tabletext"/>
              <w:numPr>
                <w:ilvl w:val="0"/>
                <w:numId w:val="51"/>
              </w:numPr>
              <w:spacing w:before="0" w:after="0"/>
              <w:ind w:right="0"/>
              <w:rPr>
                <w:bCs/>
                <w:szCs w:val="20"/>
              </w:rPr>
            </w:pPr>
            <w:r w:rsidRPr="0057423D">
              <w:rPr>
                <w:bCs/>
                <w:szCs w:val="20"/>
              </w:rPr>
              <w:t>Navigational warnings (</w:t>
            </w:r>
            <w:r w:rsidR="002E2AED">
              <w:rPr>
                <w:bCs/>
                <w:szCs w:val="20"/>
              </w:rPr>
              <w:t xml:space="preserve">when </w:t>
            </w:r>
            <w:r w:rsidRPr="0057423D">
              <w:rPr>
                <w:bCs/>
                <w:szCs w:val="20"/>
              </w:rPr>
              <w:t>required)</w:t>
            </w:r>
          </w:p>
        </w:tc>
        <w:tc>
          <w:tcPr>
            <w:tcW w:w="630" w:type="dxa"/>
          </w:tcPr>
          <w:p w14:paraId="00C6CD3F" w14:textId="05DBF87E" w:rsidR="00F41BA6" w:rsidRDefault="008E6548" w:rsidP="00BE3414">
            <w:pPr>
              <w:pStyle w:val="Tabletext"/>
              <w:spacing w:before="120" w:after="120"/>
              <w:rPr>
                <w:szCs w:val="20"/>
              </w:rPr>
            </w:pPr>
            <w:r>
              <w:rPr>
                <w:szCs w:val="20"/>
              </w:rPr>
              <w:lastRenderedPageBreak/>
              <w:t>1</w:t>
            </w:r>
          </w:p>
        </w:tc>
      </w:tr>
      <w:tr w:rsidR="00D52C81" w:rsidRPr="002A0F96" w14:paraId="7EFAC0CF" w14:textId="77777777" w:rsidTr="00374327">
        <w:trPr>
          <w:jc w:val="center"/>
        </w:trPr>
        <w:tc>
          <w:tcPr>
            <w:tcW w:w="851" w:type="dxa"/>
          </w:tcPr>
          <w:p w14:paraId="277FB410" w14:textId="61012597" w:rsidR="00D52C81" w:rsidRDefault="00DC4A82" w:rsidP="00BE3414">
            <w:pPr>
              <w:pStyle w:val="Tabletext"/>
              <w:spacing w:before="120" w:after="120"/>
              <w:ind w:left="0" w:right="29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7.2.2</w:t>
            </w:r>
          </w:p>
        </w:tc>
        <w:tc>
          <w:tcPr>
            <w:tcW w:w="4094" w:type="dxa"/>
          </w:tcPr>
          <w:p w14:paraId="692B93C4" w14:textId="4CFA2AD0" w:rsidR="00D52C81" w:rsidRPr="00F65F03" w:rsidRDefault="00660A25" w:rsidP="00BE3414">
            <w:pPr>
              <w:pStyle w:val="Tabletext"/>
              <w:spacing w:before="120" w:after="120"/>
              <w:ind w:left="0" w:right="0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 xml:space="preserve">Identify response actions for internal and external emergencies </w:t>
            </w:r>
          </w:p>
        </w:tc>
        <w:tc>
          <w:tcPr>
            <w:tcW w:w="990" w:type="dxa"/>
          </w:tcPr>
          <w:p w14:paraId="47D0AAC2" w14:textId="20654820" w:rsidR="00D52C81" w:rsidRDefault="00DC4A82" w:rsidP="00BE3414">
            <w:pPr>
              <w:pStyle w:val="Tabletext"/>
              <w:spacing w:before="120" w:after="120"/>
              <w:ind w:left="0" w:right="0"/>
              <w:rPr>
                <w:szCs w:val="20"/>
              </w:rPr>
            </w:pPr>
            <w:r>
              <w:rPr>
                <w:szCs w:val="20"/>
              </w:rPr>
              <w:t>7.2.2.1</w:t>
            </w:r>
          </w:p>
        </w:tc>
        <w:tc>
          <w:tcPr>
            <w:tcW w:w="8100" w:type="dxa"/>
          </w:tcPr>
          <w:p w14:paraId="0890B987" w14:textId="77777777" w:rsidR="00D52C81" w:rsidRPr="008E6548" w:rsidRDefault="00B73733" w:rsidP="008E6548">
            <w:pPr>
              <w:pStyle w:val="Tabletext"/>
              <w:spacing w:before="120" w:after="120"/>
              <w:ind w:left="0" w:right="0"/>
              <w:rPr>
                <w:bCs/>
                <w:szCs w:val="20"/>
              </w:rPr>
            </w:pPr>
            <w:r w:rsidRPr="008E6548">
              <w:rPr>
                <w:szCs w:val="20"/>
              </w:rPr>
              <w:t>Internal</w:t>
            </w:r>
            <w:r w:rsidRPr="008E6548">
              <w:rPr>
                <w:bCs/>
                <w:szCs w:val="20"/>
              </w:rPr>
              <w:t xml:space="preserve"> emergencies (internal to the VTS centre) </w:t>
            </w:r>
          </w:p>
          <w:p w14:paraId="4F32A5D9" w14:textId="77777777" w:rsidR="00B73733" w:rsidRPr="008E6548" w:rsidRDefault="00B73733" w:rsidP="008E6548">
            <w:pPr>
              <w:pStyle w:val="Tabletext"/>
              <w:numPr>
                <w:ilvl w:val="0"/>
                <w:numId w:val="51"/>
              </w:numPr>
              <w:spacing w:before="0" w:after="0"/>
              <w:ind w:right="0"/>
              <w:rPr>
                <w:bCs/>
                <w:szCs w:val="20"/>
              </w:rPr>
            </w:pPr>
            <w:r w:rsidRPr="008E6548">
              <w:rPr>
                <w:bCs/>
                <w:szCs w:val="20"/>
              </w:rPr>
              <w:t>System failure</w:t>
            </w:r>
          </w:p>
          <w:p w14:paraId="0E161CD5" w14:textId="77777777" w:rsidR="00B73733" w:rsidRPr="008E6548" w:rsidRDefault="00B73733" w:rsidP="008E6548">
            <w:pPr>
              <w:pStyle w:val="Tabletext"/>
              <w:numPr>
                <w:ilvl w:val="0"/>
                <w:numId w:val="51"/>
              </w:numPr>
              <w:spacing w:before="0" w:after="0"/>
              <w:ind w:right="0"/>
              <w:rPr>
                <w:bCs/>
                <w:szCs w:val="20"/>
              </w:rPr>
            </w:pPr>
            <w:r w:rsidRPr="008E6548">
              <w:rPr>
                <w:bCs/>
                <w:szCs w:val="20"/>
              </w:rPr>
              <w:t>Fire/flood</w:t>
            </w:r>
          </w:p>
          <w:p w14:paraId="2B33A52D" w14:textId="1773C4C6" w:rsidR="00B73733" w:rsidRPr="008E6548" w:rsidRDefault="00B73733" w:rsidP="008E6548">
            <w:pPr>
              <w:pStyle w:val="Tabletext"/>
              <w:numPr>
                <w:ilvl w:val="0"/>
                <w:numId w:val="51"/>
              </w:numPr>
              <w:spacing w:before="0" w:after="0"/>
              <w:ind w:right="0"/>
              <w:rPr>
                <w:bCs/>
                <w:szCs w:val="20"/>
              </w:rPr>
            </w:pPr>
            <w:r w:rsidRPr="008E6548">
              <w:rPr>
                <w:bCs/>
                <w:szCs w:val="20"/>
              </w:rPr>
              <w:t>Evacuation of VTS centre</w:t>
            </w:r>
          </w:p>
        </w:tc>
        <w:tc>
          <w:tcPr>
            <w:tcW w:w="630" w:type="dxa"/>
          </w:tcPr>
          <w:p w14:paraId="77547ADF" w14:textId="19153384" w:rsidR="00D52C81" w:rsidRDefault="008E6548" w:rsidP="00BE3414">
            <w:pPr>
              <w:pStyle w:val="Tabletext"/>
              <w:spacing w:before="120" w:after="120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</w:tr>
      <w:tr w:rsidR="00660A25" w:rsidRPr="002A0F96" w14:paraId="74042032" w14:textId="77777777" w:rsidTr="00374327">
        <w:trPr>
          <w:jc w:val="center"/>
        </w:trPr>
        <w:tc>
          <w:tcPr>
            <w:tcW w:w="851" w:type="dxa"/>
          </w:tcPr>
          <w:p w14:paraId="3650BB7A" w14:textId="77777777" w:rsidR="00660A25" w:rsidRDefault="00660A25" w:rsidP="00BE3414">
            <w:pPr>
              <w:pStyle w:val="Tabletext"/>
              <w:spacing w:before="120" w:after="120"/>
              <w:ind w:left="0" w:right="29"/>
              <w:rPr>
                <w:b/>
                <w:bCs/>
                <w:szCs w:val="20"/>
              </w:rPr>
            </w:pPr>
          </w:p>
        </w:tc>
        <w:tc>
          <w:tcPr>
            <w:tcW w:w="4094" w:type="dxa"/>
          </w:tcPr>
          <w:p w14:paraId="5234F968" w14:textId="77777777" w:rsidR="00660A25" w:rsidRDefault="00660A25" w:rsidP="00BE3414">
            <w:pPr>
              <w:pStyle w:val="Tabletext"/>
              <w:spacing w:before="120" w:after="120"/>
              <w:ind w:left="0" w:right="0"/>
              <w:rPr>
                <w:rFonts w:ascii="Calibri" w:hAnsi="Calibri"/>
                <w:i/>
                <w:sz w:val="22"/>
                <w:szCs w:val="22"/>
              </w:rPr>
            </w:pPr>
          </w:p>
        </w:tc>
        <w:tc>
          <w:tcPr>
            <w:tcW w:w="990" w:type="dxa"/>
          </w:tcPr>
          <w:p w14:paraId="5550EC90" w14:textId="1990C69B" w:rsidR="00660A25" w:rsidRDefault="00DC4A82" w:rsidP="00BE3414">
            <w:pPr>
              <w:pStyle w:val="Tabletext"/>
              <w:spacing w:before="120" w:after="120"/>
              <w:ind w:left="0" w:right="0"/>
              <w:rPr>
                <w:szCs w:val="20"/>
              </w:rPr>
            </w:pPr>
            <w:r>
              <w:rPr>
                <w:szCs w:val="20"/>
              </w:rPr>
              <w:t>7.2.2.2</w:t>
            </w:r>
          </w:p>
        </w:tc>
        <w:tc>
          <w:tcPr>
            <w:tcW w:w="8100" w:type="dxa"/>
          </w:tcPr>
          <w:p w14:paraId="24B1E5E6" w14:textId="77777777" w:rsidR="00660A25" w:rsidRDefault="00B73733" w:rsidP="00BE3414">
            <w:pPr>
              <w:pStyle w:val="Tabletext"/>
              <w:spacing w:before="120" w:after="120"/>
              <w:ind w:left="0" w:right="0"/>
              <w:rPr>
                <w:szCs w:val="20"/>
              </w:rPr>
            </w:pPr>
            <w:r>
              <w:rPr>
                <w:szCs w:val="20"/>
              </w:rPr>
              <w:t xml:space="preserve">External emergencies (external to the VTS centre) </w:t>
            </w:r>
          </w:p>
          <w:p w14:paraId="39858594" w14:textId="3F530DCF" w:rsidR="0047777E" w:rsidRPr="0047777E" w:rsidRDefault="0047777E" w:rsidP="0047777E">
            <w:pPr>
              <w:pStyle w:val="Tabletext"/>
              <w:numPr>
                <w:ilvl w:val="0"/>
                <w:numId w:val="51"/>
              </w:numPr>
              <w:spacing w:before="0" w:after="0"/>
              <w:ind w:right="0"/>
              <w:rPr>
                <w:bCs/>
                <w:szCs w:val="20"/>
              </w:rPr>
            </w:pPr>
            <w:r w:rsidRPr="0047777E">
              <w:rPr>
                <w:bCs/>
                <w:szCs w:val="20"/>
              </w:rPr>
              <w:t>Collisions</w:t>
            </w:r>
          </w:p>
          <w:p w14:paraId="52624559" w14:textId="547C4AEB" w:rsidR="0047777E" w:rsidRPr="0047777E" w:rsidRDefault="0047777E" w:rsidP="0047777E">
            <w:pPr>
              <w:pStyle w:val="Tabletext"/>
              <w:numPr>
                <w:ilvl w:val="0"/>
                <w:numId w:val="51"/>
              </w:numPr>
              <w:spacing w:before="0" w:after="0"/>
              <w:ind w:right="0"/>
              <w:rPr>
                <w:bCs/>
                <w:szCs w:val="20"/>
              </w:rPr>
            </w:pPr>
            <w:r w:rsidRPr="0047777E">
              <w:rPr>
                <w:bCs/>
                <w:szCs w:val="20"/>
              </w:rPr>
              <w:t>Allisions</w:t>
            </w:r>
          </w:p>
          <w:p w14:paraId="1F0B4538" w14:textId="46DE2D4A" w:rsidR="0047777E" w:rsidRPr="0047777E" w:rsidRDefault="0047777E" w:rsidP="0047777E">
            <w:pPr>
              <w:pStyle w:val="Tabletext"/>
              <w:numPr>
                <w:ilvl w:val="0"/>
                <w:numId w:val="51"/>
              </w:numPr>
              <w:spacing w:before="0" w:after="0"/>
              <w:ind w:right="0"/>
              <w:rPr>
                <w:bCs/>
                <w:szCs w:val="20"/>
              </w:rPr>
            </w:pPr>
            <w:r w:rsidRPr="0047777E">
              <w:rPr>
                <w:bCs/>
                <w:szCs w:val="20"/>
              </w:rPr>
              <w:t>Groundings</w:t>
            </w:r>
          </w:p>
          <w:p w14:paraId="0E6B3FAD" w14:textId="70ECC8BF" w:rsidR="0047777E" w:rsidRPr="0047777E" w:rsidRDefault="0047777E" w:rsidP="0047777E">
            <w:pPr>
              <w:pStyle w:val="Tabletext"/>
              <w:numPr>
                <w:ilvl w:val="0"/>
                <w:numId w:val="51"/>
              </w:numPr>
              <w:spacing w:before="0" w:after="0"/>
              <w:ind w:right="0"/>
              <w:rPr>
                <w:bCs/>
                <w:szCs w:val="20"/>
              </w:rPr>
            </w:pPr>
            <w:r w:rsidRPr="0047777E">
              <w:rPr>
                <w:bCs/>
                <w:szCs w:val="20"/>
              </w:rPr>
              <w:t>Marine Pollution</w:t>
            </w:r>
          </w:p>
          <w:p w14:paraId="43768A84" w14:textId="48B20814" w:rsidR="0047777E" w:rsidRPr="0047777E" w:rsidRDefault="0047777E" w:rsidP="0047777E">
            <w:pPr>
              <w:pStyle w:val="Tabletext"/>
              <w:numPr>
                <w:ilvl w:val="0"/>
                <w:numId w:val="51"/>
              </w:numPr>
              <w:spacing w:before="0" w:after="0"/>
              <w:ind w:right="0"/>
              <w:rPr>
                <w:bCs/>
                <w:szCs w:val="20"/>
              </w:rPr>
            </w:pPr>
            <w:r w:rsidRPr="0047777E">
              <w:rPr>
                <w:bCs/>
                <w:szCs w:val="20"/>
              </w:rPr>
              <w:t>Fire</w:t>
            </w:r>
          </w:p>
          <w:p w14:paraId="35ACCC69" w14:textId="2E2E7E5A" w:rsidR="0047777E" w:rsidRPr="0047777E" w:rsidRDefault="0047777E" w:rsidP="0047777E">
            <w:pPr>
              <w:pStyle w:val="Tabletext"/>
              <w:numPr>
                <w:ilvl w:val="0"/>
                <w:numId w:val="51"/>
              </w:numPr>
              <w:spacing w:before="0" w:after="0"/>
              <w:ind w:right="0"/>
              <w:rPr>
                <w:bCs/>
                <w:szCs w:val="20"/>
              </w:rPr>
            </w:pPr>
            <w:r w:rsidRPr="0047777E">
              <w:rPr>
                <w:bCs/>
                <w:szCs w:val="20"/>
              </w:rPr>
              <w:t>Hazardous cargoes</w:t>
            </w:r>
          </w:p>
          <w:p w14:paraId="412AA58C" w14:textId="637C2F46" w:rsidR="0047777E" w:rsidRPr="0047777E" w:rsidRDefault="0047777E" w:rsidP="0047777E">
            <w:pPr>
              <w:pStyle w:val="Tabletext"/>
              <w:numPr>
                <w:ilvl w:val="0"/>
                <w:numId w:val="51"/>
              </w:numPr>
              <w:spacing w:before="0" w:after="0"/>
              <w:ind w:right="0"/>
              <w:rPr>
                <w:bCs/>
                <w:szCs w:val="20"/>
              </w:rPr>
            </w:pPr>
            <w:r w:rsidRPr="0047777E">
              <w:rPr>
                <w:bCs/>
                <w:szCs w:val="20"/>
              </w:rPr>
              <w:t>SAR incidents</w:t>
            </w:r>
          </w:p>
          <w:p w14:paraId="1C1DB7B0" w14:textId="4BA0662A" w:rsidR="0047777E" w:rsidRPr="0047777E" w:rsidRDefault="0047777E" w:rsidP="0047777E">
            <w:pPr>
              <w:pStyle w:val="Tabletext"/>
              <w:numPr>
                <w:ilvl w:val="0"/>
                <w:numId w:val="51"/>
              </w:numPr>
              <w:spacing w:before="0" w:after="0"/>
              <w:ind w:right="0"/>
              <w:rPr>
                <w:bCs/>
                <w:szCs w:val="20"/>
              </w:rPr>
            </w:pPr>
            <w:r w:rsidRPr="0047777E">
              <w:rPr>
                <w:bCs/>
                <w:szCs w:val="20"/>
              </w:rPr>
              <w:t>Severe weather events</w:t>
            </w:r>
          </w:p>
          <w:p w14:paraId="1C902BBA" w14:textId="12CC8895" w:rsidR="00644F67" w:rsidRDefault="0047777E" w:rsidP="0047777E">
            <w:pPr>
              <w:pStyle w:val="Tabletext"/>
              <w:numPr>
                <w:ilvl w:val="0"/>
                <w:numId w:val="51"/>
              </w:numPr>
              <w:spacing w:before="0" w:after="0"/>
              <w:ind w:right="0"/>
              <w:rPr>
                <w:szCs w:val="20"/>
              </w:rPr>
            </w:pPr>
            <w:r w:rsidRPr="0047777E">
              <w:rPr>
                <w:bCs/>
                <w:szCs w:val="20"/>
              </w:rPr>
              <w:t>Other special circumstances</w:t>
            </w:r>
            <w:r w:rsidRPr="0047777E">
              <w:rPr>
                <w:szCs w:val="20"/>
              </w:rPr>
              <w:t xml:space="preserve"> </w:t>
            </w:r>
          </w:p>
        </w:tc>
        <w:tc>
          <w:tcPr>
            <w:tcW w:w="630" w:type="dxa"/>
          </w:tcPr>
          <w:p w14:paraId="61EA491F" w14:textId="5D66050D" w:rsidR="00660A25" w:rsidRDefault="008E6548" w:rsidP="00BE3414">
            <w:pPr>
              <w:pStyle w:val="Tabletext"/>
              <w:spacing w:before="120" w:after="120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</w:tr>
      <w:tr w:rsidR="00F81908" w:rsidRPr="002A0F96" w14:paraId="52555F43" w14:textId="77777777" w:rsidTr="00374327">
        <w:trPr>
          <w:jc w:val="center"/>
        </w:trPr>
        <w:tc>
          <w:tcPr>
            <w:tcW w:w="851" w:type="dxa"/>
            <w:vMerge w:val="restart"/>
          </w:tcPr>
          <w:p w14:paraId="641371D3" w14:textId="69B1454F" w:rsidR="00F81908" w:rsidRDefault="00DC4A82" w:rsidP="00BE3414">
            <w:pPr>
              <w:pStyle w:val="Tabletext"/>
              <w:spacing w:before="120" w:after="120"/>
              <w:ind w:left="0" w:right="29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7.2.3</w:t>
            </w:r>
          </w:p>
        </w:tc>
        <w:tc>
          <w:tcPr>
            <w:tcW w:w="4094" w:type="dxa"/>
            <w:vMerge w:val="restart"/>
          </w:tcPr>
          <w:p w14:paraId="59029BF8" w14:textId="4A6191DB" w:rsidR="00F81908" w:rsidRDefault="00F81908" w:rsidP="00BE3414">
            <w:pPr>
              <w:pStyle w:val="Tabletext"/>
              <w:spacing w:before="120" w:after="120"/>
              <w:ind w:left="0" w:right="0"/>
              <w:rPr>
                <w:i/>
                <w:szCs w:val="20"/>
              </w:rPr>
            </w:pPr>
            <w:r w:rsidRPr="00F65F03">
              <w:rPr>
                <w:rFonts w:ascii="Calibri" w:hAnsi="Calibri"/>
                <w:i/>
                <w:sz w:val="22"/>
                <w:szCs w:val="22"/>
              </w:rPr>
              <w:t xml:space="preserve">Describe procedures for recording activities during 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incidents and </w:t>
            </w:r>
            <w:r w:rsidRPr="00F65F03">
              <w:rPr>
                <w:rFonts w:ascii="Calibri" w:hAnsi="Calibri"/>
                <w:i/>
                <w:sz w:val="22"/>
                <w:szCs w:val="22"/>
              </w:rPr>
              <w:t>emergency situations</w:t>
            </w:r>
            <w:r>
              <w:rPr>
                <w:rFonts w:ascii="Calibri" w:hAnsi="Calibri"/>
                <w:i/>
                <w:sz w:val="22"/>
                <w:szCs w:val="22"/>
              </w:rPr>
              <w:t>.</w:t>
            </w:r>
          </w:p>
        </w:tc>
        <w:tc>
          <w:tcPr>
            <w:tcW w:w="990" w:type="dxa"/>
          </w:tcPr>
          <w:p w14:paraId="54265DA6" w14:textId="708771EC" w:rsidR="00F81908" w:rsidRDefault="00F21D6B" w:rsidP="00BE3414">
            <w:pPr>
              <w:pStyle w:val="Tabletext"/>
              <w:spacing w:before="120" w:after="120"/>
              <w:ind w:left="0" w:right="0"/>
              <w:rPr>
                <w:szCs w:val="20"/>
              </w:rPr>
            </w:pPr>
            <w:r>
              <w:rPr>
                <w:szCs w:val="20"/>
              </w:rPr>
              <w:t>7.2.3.1</w:t>
            </w:r>
          </w:p>
        </w:tc>
        <w:tc>
          <w:tcPr>
            <w:tcW w:w="8100" w:type="dxa"/>
          </w:tcPr>
          <w:p w14:paraId="5EE37A00" w14:textId="38671BC4" w:rsidR="00F81908" w:rsidRDefault="008E6548" w:rsidP="00BE3414">
            <w:pPr>
              <w:pStyle w:val="Tabletext"/>
              <w:spacing w:before="120" w:after="120"/>
              <w:ind w:left="0" w:right="0"/>
              <w:rPr>
                <w:szCs w:val="20"/>
              </w:rPr>
            </w:pPr>
            <w:r>
              <w:rPr>
                <w:szCs w:val="20"/>
              </w:rPr>
              <w:t>Importance of</w:t>
            </w:r>
            <w:r w:rsidR="00F35B6F">
              <w:rPr>
                <w:szCs w:val="20"/>
              </w:rPr>
              <w:t xml:space="preserve"> record</w:t>
            </w:r>
            <w:r>
              <w:rPr>
                <w:szCs w:val="20"/>
              </w:rPr>
              <w:t>ing</w:t>
            </w:r>
            <w:r w:rsidR="00F35B6F">
              <w:rPr>
                <w:szCs w:val="20"/>
              </w:rPr>
              <w:t xml:space="preserve"> activities during incidents and emergencies</w:t>
            </w:r>
          </w:p>
        </w:tc>
        <w:tc>
          <w:tcPr>
            <w:tcW w:w="630" w:type="dxa"/>
          </w:tcPr>
          <w:p w14:paraId="57CC43E4" w14:textId="0EF9ECE2" w:rsidR="00F81908" w:rsidRDefault="00DF7E3C" w:rsidP="00BE3414">
            <w:pPr>
              <w:pStyle w:val="Tabletext"/>
              <w:spacing w:before="120" w:after="120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</w:tr>
      <w:tr w:rsidR="00F81908" w:rsidRPr="002A0F96" w14:paraId="643D3443" w14:textId="77777777" w:rsidTr="00374327">
        <w:trPr>
          <w:jc w:val="center"/>
        </w:trPr>
        <w:tc>
          <w:tcPr>
            <w:tcW w:w="851" w:type="dxa"/>
            <w:vMerge/>
          </w:tcPr>
          <w:p w14:paraId="4AE65482" w14:textId="77777777" w:rsidR="00F81908" w:rsidRDefault="00F81908" w:rsidP="00BE3414">
            <w:pPr>
              <w:pStyle w:val="Tabletext"/>
              <w:spacing w:before="120" w:after="120"/>
              <w:ind w:left="0" w:right="29"/>
              <w:rPr>
                <w:b/>
                <w:bCs/>
                <w:szCs w:val="20"/>
              </w:rPr>
            </w:pPr>
          </w:p>
        </w:tc>
        <w:tc>
          <w:tcPr>
            <w:tcW w:w="4094" w:type="dxa"/>
            <w:vMerge/>
          </w:tcPr>
          <w:p w14:paraId="0144CB5C" w14:textId="77777777" w:rsidR="00F81908" w:rsidRDefault="00F81908" w:rsidP="00BE3414">
            <w:pPr>
              <w:pStyle w:val="Tabletext"/>
              <w:spacing w:before="120" w:after="120"/>
              <w:ind w:left="0" w:right="0"/>
              <w:rPr>
                <w:i/>
                <w:szCs w:val="20"/>
              </w:rPr>
            </w:pPr>
          </w:p>
        </w:tc>
        <w:tc>
          <w:tcPr>
            <w:tcW w:w="990" w:type="dxa"/>
          </w:tcPr>
          <w:p w14:paraId="473A2A84" w14:textId="69669BA3" w:rsidR="00F81908" w:rsidRDefault="00F21D6B" w:rsidP="00BE3414">
            <w:pPr>
              <w:pStyle w:val="Tabletext"/>
              <w:spacing w:before="120" w:after="120"/>
              <w:ind w:left="0" w:right="0"/>
              <w:rPr>
                <w:szCs w:val="20"/>
              </w:rPr>
            </w:pPr>
            <w:r>
              <w:rPr>
                <w:szCs w:val="20"/>
              </w:rPr>
              <w:t>7.2.3.2</w:t>
            </w:r>
          </w:p>
        </w:tc>
        <w:tc>
          <w:tcPr>
            <w:tcW w:w="8100" w:type="dxa"/>
          </w:tcPr>
          <w:p w14:paraId="1D7DD63C" w14:textId="501E9217" w:rsidR="00F81908" w:rsidRDefault="00F81908" w:rsidP="00BE3414">
            <w:pPr>
              <w:pStyle w:val="Tabletext"/>
              <w:spacing w:before="120" w:after="120"/>
              <w:ind w:left="0" w:right="0"/>
              <w:rPr>
                <w:szCs w:val="20"/>
              </w:rPr>
            </w:pPr>
            <w:r>
              <w:rPr>
                <w:szCs w:val="20"/>
              </w:rPr>
              <w:t xml:space="preserve">Methods of recording </w:t>
            </w:r>
          </w:p>
        </w:tc>
        <w:tc>
          <w:tcPr>
            <w:tcW w:w="630" w:type="dxa"/>
          </w:tcPr>
          <w:p w14:paraId="7F907749" w14:textId="25016110" w:rsidR="00F81908" w:rsidRDefault="00DF7E3C" w:rsidP="00BE3414">
            <w:pPr>
              <w:pStyle w:val="Tabletext"/>
              <w:spacing w:before="120" w:after="120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</w:tr>
      <w:tr w:rsidR="00F81908" w:rsidRPr="002A0F96" w14:paraId="3FC82DB9" w14:textId="77777777" w:rsidTr="00374327">
        <w:trPr>
          <w:jc w:val="center"/>
        </w:trPr>
        <w:tc>
          <w:tcPr>
            <w:tcW w:w="851" w:type="dxa"/>
            <w:vMerge/>
          </w:tcPr>
          <w:p w14:paraId="275C9218" w14:textId="77777777" w:rsidR="00F81908" w:rsidRDefault="00F81908" w:rsidP="00BE3414">
            <w:pPr>
              <w:pStyle w:val="Tabletext"/>
              <w:spacing w:before="120" w:after="120"/>
              <w:ind w:left="0" w:right="29"/>
              <w:rPr>
                <w:b/>
                <w:bCs/>
                <w:szCs w:val="20"/>
              </w:rPr>
            </w:pPr>
          </w:p>
        </w:tc>
        <w:tc>
          <w:tcPr>
            <w:tcW w:w="4094" w:type="dxa"/>
            <w:vMerge/>
          </w:tcPr>
          <w:p w14:paraId="255D633C" w14:textId="77777777" w:rsidR="00F81908" w:rsidRDefault="00F81908" w:rsidP="00BE3414">
            <w:pPr>
              <w:pStyle w:val="Tabletext"/>
              <w:spacing w:before="120" w:after="120"/>
              <w:ind w:left="0" w:right="0"/>
              <w:rPr>
                <w:i/>
                <w:szCs w:val="20"/>
              </w:rPr>
            </w:pPr>
          </w:p>
        </w:tc>
        <w:tc>
          <w:tcPr>
            <w:tcW w:w="990" w:type="dxa"/>
          </w:tcPr>
          <w:p w14:paraId="0AB4B756" w14:textId="6BC3507B" w:rsidR="00F81908" w:rsidRDefault="00F21D6B" w:rsidP="00BE3414">
            <w:pPr>
              <w:pStyle w:val="Tabletext"/>
              <w:spacing w:before="120" w:after="120"/>
              <w:ind w:left="0" w:right="0"/>
              <w:rPr>
                <w:szCs w:val="20"/>
              </w:rPr>
            </w:pPr>
            <w:r>
              <w:rPr>
                <w:szCs w:val="20"/>
              </w:rPr>
              <w:t>7.2.3.3</w:t>
            </w:r>
          </w:p>
        </w:tc>
        <w:tc>
          <w:tcPr>
            <w:tcW w:w="8100" w:type="dxa"/>
          </w:tcPr>
          <w:p w14:paraId="51EA1D1B" w14:textId="1C8A08D0" w:rsidR="00F81908" w:rsidRDefault="00F81908" w:rsidP="00BE3414">
            <w:pPr>
              <w:pStyle w:val="Tabletext"/>
              <w:spacing w:before="120" w:after="120"/>
              <w:ind w:left="0" w:right="0"/>
              <w:rPr>
                <w:szCs w:val="20"/>
              </w:rPr>
            </w:pPr>
            <w:r>
              <w:rPr>
                <w:szCs w:val="20"/>
              </w:rPr>
              <w:t>Security of information</w:t>
            </w:r>
          </w:p>
        </w:tc>
        <w:tc>
          <w:tcPr>
            <w:tcW w:w="630" w:type="dxa"/>
          </w:tcPr>
          <w:p w14:paraId="1D6B7DDC" w14:textId="40F556D0" w:rsidR="00F81908" w:rsidRDefault="00DF7E3C" w:rsidP="00BE3414">
            <w:pPr>
              <w:pStyle w:val="Tabletext"/>
              <w:spacing w:before="120" w:after="120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</w:tr>
      <w:tr w:rsidR="00F81908" w:rsidRPr="002A0F96" w14:paraId="522DCD58" w14:textId="77777777" w:rsidTr="00374327">
        <w:trPr>
          <w:jc w:val="center"/>
        </w:trPr>
        <w:tc>
          <w:tcPr>
            <w:tcW w:w="851" w:type="dxa"/>
            <w:vMerge w:val="restart"/>
          </w:tcPr>
          <w:p w14:paraId="2B4E0CF8" w14:textId="3D5216A1" w:rsidR="00F81908" w:rsidRDefault="00F21D6B" w:rsidP="00BE3414">
            <w:pPr>
              <w:pStyle w:val="Tabletext"/>
              <w:spacing w:before="120" w:after="120"/>
              <w:ind w:left="0" w:right="29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7.2.4</w:t>
            </w:r>
          </w:p>
        </w:tc>
        <w:tc>
          <w:tcPr>
            <w:tcW w:w="4094" w:type="dxa"/>
            <w:vMerge w:val="restart"/>
          </w:tcPr>
          <w:p w14:paraId="6C544E66" w14:textId="34D59CF9" w:rsidR="00F81908" w:rsidRDefault="00DF7E3C" w:rsidP="00BE3414">
            <w:pPr>
              <w:pStyle w:val="Tabletext"/>
              <w:spacing w:before="120" w:after="120"/>
              <w:ind w:left="0" w:right="0"/>
              <w:rPr>
                <w:i/>
                <w:szCs w:val="20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Demonstrate</w:t>
            </w:r>
            <w:r w:rsidR="00F81908" w:rsidRPr="00110CAF">
              <w:rPr>
                <w:rFonts w:ascii="Calibri" w:hAnsi="Calibri"/>
                <w:i/>
                <w:sz w:val="22"/>
                <w:szCs w:val="22"/>
              </w:rPr>
              <w:t xml:space="preserve"> the actions required to ensure the protection of the VTS area and, as far as practicable, maintain a safe and efficient flow of traffic</w:t>
            </w:r>
          </w:p>
        </w:tc>
        <w:tc>
          <w:tcPr>
            <w:tcW w:w="990" w:type="dxa"/>
          </w:tcPr>
          <w:p w14:paraId="795083C1" w14:textId="71F15E95" w:rsidR="00F81908" w:rsidRDefault="00F21D6B" w:rsidP="00BE3414">
            <w:pPr>
              <w:pStyle w:val="Tabletext"/>
              <w:spacing w:before="120" w:after="120"/>
              <w:ind w:left="0" w:right="0"/>
              <w:rPr>
                <w:szCs w:val="20"/>
              </w:rPr>
            </w:pPr>
            <w:r>
              <w:rPr>
                <w:szCs w:val="20"/>
              </w:rPr>
              <w:t>7.2.4.1</w:t>
            </w:r>
          </w:p>
        </w:tc>
        <w:tc>
          <w:tcPr>
            <w:tcW w:w="8100" w:type="dxa"/>
          </w:tcPr>
          <w:p w14:paraId="1D29A44A" w14:textId="77777777" w:rsidR="00F81908" w:rsidRDefault="00F81908" w:rsidP="00BE3414">
            <w:pPr>
              <w:pStyle w:val="Tabletext"/>
              <w:spacing w:before="120" w:after="120"/>
              <w:ind w:left="0" w:right="0"/>
              <w:rPr>
                <w:szCs w:val="20"/>
              </w:rPr>
            </w:pPr>
            <w:r>
              <w:rPr>
                <w:szCs w:val="20"/>
              </w:rPr>
              <w:t>Monitoring and managing ship traffic during emergencies</w:t>
            </w:r>
            <w:r w:rsidR="0054572D">
              <w:rPr>
                <w:szCs w:val="20"/>
              </w:rPr>
              <w:t>:</w:t>
            </w:r>
          </w:p>
          <w:p w14:paraId="42D58C37" w14:textId="77777777" w:rsidR="0054572D" w:rsidRPr="0054572D" w:rsidRDefault="0054572D" w:rsidP="0054572D">
            <w:pPr>
              <w:pStyle w:val="Tabletext"/>
              <w:numPr>
                <w:ilvl w:val="0"/>
                <w:numId w:val="51"/>
              </w:numPr>
              <w:spacing w:before="0" w:after="0"/>
              <w:ind w:right="0"/>
              <w:rPr>
                <w:bCs/>
                <w:szCs w:val="20"/>
              </w:rPr>
            </w:pPr>
            <w:r w:rsidRPr="0054572D">
              <w:rPr>
                <w:bCs/>
                <w:szCs w:val="20"/>
              </w:rPr>
              <w:t xml:space="preserve">Alternative routing arrangements </w:t>
            </w:r>
          </w:p>
          <w:p w14:paraId="3F02181E" w14:textId="77777777" w:rsidR="0054572D" w:rsidRPr="0054572D" w:rsidRDefault="0054572D" w:rsidP="0054572D">
            <w:pPr>
              <w:pStyle w:val="Tabletext"/>
              <w:numPr>
                <w:ilvl w:val="0"/>
                <w:numId w:val="51"/>
              </w:numPr>
              <w:spacing w:before="0" w:after="0"/>
              <w:ind w:right="0"/>
              <w:rPr>
                <w:bCs/>
                <w:szCs w:val="20"/>
              </w:rPr>
            </w:pPr>
            <w:r w:rsidRPr="0054572D">
              <w:rPr>
                <w:bCs/>
                <w:szCs w:val="20"/>
              </w:rPr>
              <w:t xml:space="preserve">Water space management (spatial separation / temporal separation) </w:t>
            </w:r>
          </w:p>
          <w:p w14:paraId="20DB881D" w14:textId="1A475E87" w:rsidR="0054572D" w:rsidRDefault="0054572D" w:rsidP="0054572D">
            <w:pPr>
              <w:pStyle w:val="Tabletext"/>
              <w:numPr>
                <w:ilvl w:val="0"/>
                <w:numId w:val="51"/>
              </w:numPr>
              <w:spacing w:before="0" w:after="0"/>
              <w:ind w:right="0"/>
              <w:rPr>
                <w:szCs w:val="20"/>
              </w:rPr>
            </w:pPr>
            <w:r w:rsidRPr="0054572D">
              <w:rPr>
                <w:bCs/>
                <w:szCs w:val="20"/>
              </w:rPr>
              <w:t>Emergency alteration to route plans, speed restrictions</w:t>
            </w:r>
          </w:p>
        </w:tc>
        <w:tc>
          <w:tcPr>
            <w:tcW w:w="630" w:type="dxa"/>
          </w:tcPr>
          <w:p w14:paraId="210183E6" w14:textId="36B9724A" w:rsidR="00F81908" w:rsidRDefault="00226C5A" w:rsidP="00BE3414">
            <w:pPr>
              <w:pStyle w:val="Tabletext"/>
              <w:spacing w:before="120" w:after="120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</w:tr>
      <w:tr w:rsidR="00F81908" w:rsidRPr="00E34B45" w14:paraId="4318ACDC" w14:textId="77777777" w:rsidTr="00374327">
        <w:trPr>
          <w:trHeight w:val="343"/>
          <w:jc w:val="center"/>
        </w:trPr>
        <w:tc>
          <w:tcPr>
            <w:tcW w:w="851" w:type="dxa"/>
            <w:vMerge/>
            <w:shd w:val="clear" w:color="auto" w:fill="auto"/>
          </w:tcPr>
          <w:p w14:paraId="6D397A17" w14:textId="77777777" w:rsidR="00F81908" w:rsidRPr="00E34B45" w:rsidRDefault="00F81908" w:rsidP="003F14ED">
            <w:pPr>
              <w:pStyle w:val="Tabletext"/>
              <w:spacing w:before="120" w:after="120"/>
              <w:ind w:left="0" w:right="29"/>
              <w:rPr>
                <w:b/>
                <w:bCs/>
                <w:szCs w:val="20"/>
              </w:rPr>
            </w:pPr>
          </w:p>
        </w:tc>
        <w:tc>
          <w:tcPr>
            <w:tcW w:w="4094" w:type="dxa"/>
            <w:vMerge/>
            <w:shd w:val="clear" w:color="auto" w:fill="auto"/>
          </w:tcPr>
          <w:p w14:paraId="510DC502" w14:textId="77777777" w:rsidR="00F81908" w:rsidRPr="00E34B45" w:rsidRDefault="00F81908" w:rsidP="00E34B45">
            <w:pPr>
              <w:pStyle w:val="Tabletext"/>
              <w:spacing w:before="120" w:after="120"/>
              <w:ind w:left="0" w:right="0"/>
              <w:rPr>
                <w:rFonts w:ascii="Calibri" w:hAnsi="Calibri"/>
                <w:i/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14:paraId="184BB2EC" w14:textId="6B9E5404" w:rsidR="00F81908" w:rsidRPr="00E34B45" w:rsidRDefault="00F21D6B" w:rsidP="00E34B45">
            <w:pPr>
              <w:pStyle w:val="Tabletext"/>
              <w:spacing w:before="120" w:after="120"/>
              <w:ind w:left="0" w:right="0"/>
              <w:rPr>
                <w:szCs w:val="20"/>
              </w:rPr>
            </w:pPr>
            <w:r>
              <w:rPr>
                <w:szCs w:val="20"/>
              </w:rPr>
              <w:t>7.2.4.2</w:t>
            </w:r>
          </w:p>
        </w:tc>
        <w:tc>
          <w:tcPr>
            <w:tcW w:w="8100" w:type="dxa"/>
            <w:shd w:val="clear" w:color="auto" w:fill="auto"/>
          </w:tcPr>
          <w:p w14:paraId="2B1BCF5E" w14:textId="38AEA6AD" w:rsidR="00F81908" w:rsidRPr="00E34B45" w:rsidRDefault="00766CAC" w:rsidP="00E34B45">
            <w:pPr>
              <w:pStyle w:val="Tabletext"/>
              <w:spacing w:before="120" w:after="120"/>
              <w:ind w:left="0" w:right="0"/>
              <w:rPr>
                <w:szCs w:val="20"/>
              </w:rPr>
            </w:pPr>
            <w:r>
              <w:rPr>
                <w:szCs w:val="20"/>
              </w:rPr>
              <w:t>Maintain communications</w:t>
            </w:r>
            <w:r w:rsidR="00EC7142">
              <w:rPr>
                <w:szCs w:val="20"/>
              </w:rPr>
              <w:t xml:space="preserve"> </w:t>
            </w:r>
          </w:p>
        </w:tc>
        <w:tc>
          <w:tcPr>
            <w:tcW w:w="630" w:type="dxa"/>
            <w:shd w:val="clear" w:color="auto" w:fill="auto"/>
          </w:tcPr>
          <w:p w14:paraId="64EF1580" w14:textId="03625D20" w:rsidR="00F81908" w:rsidRPr="00E34B45" w:rsidRDefault="00226C5A" w:rsidP="00E34B45">
            <w:pPr>
              <w:pStyle w:val="Tabletext"/>
              <w:spacing w:before="120" w:after="120"/>
              <w:ind w:left="0" w:right="0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</w:tr>
      <w:tr w:rsidR="00F81908" w:rsidRPr="00E34B45" w14:paraId="648786D4" w14:textId="77777777" w:rsidTr="00374327">
        <w:trPr>
          <w:trHeight w:val="343"/>
          <w:jc w:val="center"/>
        </w:trPr>
        <w:tc>
          <w:tcPr>
            <w:tcW w:w="851" w:type="dxa"/>
            <w:vMerge/>
            <w:shd w:val="clear" w:color="auto" w:fill="auto"/>
          </w:tcPr>
          <w:p w14:paraId="15ADDB70" w14:textId="77777777" w:rsidR="00F81908" w:rsidRPr="00E34B45" w:rsidRDefault="00F81908" w:rsidP="003F14ED">
            <w:pPr>
              <w:pStyle w:val="Tabletext"/>
              <w:spacing w:before="120" w:after="120"/>
              <w:ind w:left="0" w:right="29"/>
              <w:rPr>
                <w:b/>
                <w:bCs/>
                <w:szCs w:val="20"/>
              </w:rPr>
            </w:pPr>
          </w:p>
        </w:tc>
        <w:tc>
          <w:tcPr>
            <w:tcW w:w="4094" w:type="dxa"/>
            <w:vMerge/>
            <w:shd w:val="clear" w:color="auto" w:fill="auto"/>
          </w:tcPr>
          <w:p w14:paraId="49C80B8A" w14:textId="77777777" w:rsidR="00F81908" w:rsidRPr="00E34B45" w:rsidRDefault="00F81908" w:rsidP="00E34B45">
            <w:pPr>
              <w:pStyle w:val="Tabletext"/>
              <w:spacing w:before="120" w:after="120"/>
              <w:ind w:left="0" w:right="0"/>
              <w:rPr>
                <w:rFonts w:ascii="Calibri" w:hAnsi="Calibri"/>
                <w:i/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14:paraId="1A6F7B49" w14:textId="6F61ABC1" w:rsidR="00F81908" w:rsidRPr="00E34B45" w:rsidRDefault="00F21D6B" w:rsidP="00E34B45">
            <w:pPr>
              <w:pStyle w:val="Tabletext"/>
              <w:spacing w:before="120" w:after="120"/>
              <w:ind w:left="0" w:right="0"/>
              <w:rPr>
                <w:szCs w:val="20"/>
              </w:rPr>
            </w:pPr>
            <w:r>
              <w:rPr>
                <w:szCs w:val="20"/>
              </w:rPr>
              <w:t>7.2.4.3</w:t>
            </w:r>
          </w:p>
        </w:tc>
        <w:tc>
          <w:tcPr>
            <w:tcW w:w="8100" w:type="dxa"/>
            <w:shd w:val="clear" w:color="auto" w:fill="auto"/>
          </w:tcPr>
          <w:p w14:paraId="3CD25BA7" w14:textId="77777777" w:rsidR="00766CAC" w:rsidRDefault="005B6F40" w:rsidP="005B6F40">
            <w:pPr>
              <w:pStyle w:val="Tabletext"/>
              <w:spacing w:before="120" w:after="120"/>
              <w:ind w:left="0" w:right="0"/>
              <w:rPr>
                <w:szCs w:val="20"/>
              </w:rPr>
            </w:pPr>
            <w:r>
              <w:rPr>
                <w:szCs w:val="20"/>
              </w:rPr>
              <w:t>Role of</w:t>
            </w:r>
            <w:r w:rsidR="00766CAC">
              <w:rPr>
                <w:szCs w:val="20"/>
              </w:rPr>
              <w:t>:</w:t>
            </w:r>
          </w:p>
          <w:p w14:paraId="64B4B49D" w14:textId="287B283C" w:rsidR="00766CAC" w:rsidRPr="00766CAC" w:rsidRDefault="00766CAC" w:rsidP="00766CAC">
            <w:pPr>
              <w:pStyle w:val="Tabletext"/>
              <w:numPr>
                <w:ilvl w:val="0"/>
                <w:numId w:val="51"/>
              </w:numPr>
              <w:spacing w:before="0" w:after="0"/>
              <w:ind w:right="0"/>
              <w:rPr>
                <w:bCs/>
                <w:szCs w:val="20"/>
              </w:rPr>
            </w:pPr>
            <w:r w:rsidRPr="00766CAC">
              <w:rPr>
                <w:bCs/>
                <w:szCs w:val="20"/>
              </w:rPr>
              <w:t>Checklists</w:t>
            </w:r>
          </w:p>
          <w:p w14:paraId="41D9644E" w14:textId="1EECB527" w:rsidR="005B6F40" w:rsidRPr="00E34B45" w:rsidRDefault="00766CAC" w:rsidP="00766CAC">
            <w:pPr>
              <w:pStyle w:val="Tabletext"/>
              <w:numPr>
                <w:ilvl w:val="0"/>
                <w:numId w:val="51"/>
              </w:numPr>
              <w:spacing w:before="0" w:after="0"/>
              <w:ind w:right="0"/>
              <w:rPr>
                <w:szCs w:val="20"/>
              </w:rPr>
            </w:pPr>
            <w:r w:rsidRPr="00766CAC">
              <w:rPr>
                <w:bCs/>
                <w:szCs w:val="20"/>
              </w:rPr>
              <w:t>S</w:t>
            </w:r>
            <w:r w:rsidR="00EC7142" w:rsidRPr="00766CAC">
              <w:rPr>
                <w:bCs/>
                <w:szCs w:val="20"/>
              </w:rPr>
              <w:t>tandard operating procedures</w:t>
            </w:r>
            <w:r w:rsidR="005B6F40">
              <w:rPr>
                <w:szCs w:val="20"/>
              </w:rPr>
              <w:t xml:space="preserve"> </w:t>
            </w:r>
          </w:p>
        </w:tc>
        <w:tc>
          <w:tcPr>
            <w:tcW w:w="630" w:type="dxa"/>
            <w:shd w:val="clear" w:color="auto" w:fill="auto"/>
          </w:tcPr>
          <w:p w14:paraId="4BE9D46F" w14:textId="6F9B38BD" w:rsidR="00F81908" w:rsidRPr="00E34B45" w:rsidRDefault="00226C5A" w:rsidP="00E34B45">
            <w:pPr>
              <w:pStyle w:val="Tabletext"/>
              <w:spacing w:before="120" w:after="120"/>
              <w:ind w:left="0" w:right="0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</w:tr>
      <w:tr w:rsidR="00F81908" w:rsidRPr="00E34B45" w14:paraId="4596BDB9" w14:textId="77777777" w:rsidTr="00374327">
        <w:trPr>
          <w:trHeight w:val="343"/>
          <w:jc w:val="center"/>
        </w:trPr>
        <w:tc>
          <w:tcPr>
            <w:tcW w:w="851" w:type="dxa"/>
            <w:vMerge/>
            <w:shd w:val="clear" w:color="auto" w:fill="auto"/>
          </w:tcPr>
          <w:p w14:paraId="6C32A6A9" w14:textId="77777777" w:rsidR="00F81908" w:rsidRPr="00E34B45" w:rsidRDefault="00F81908" w:rsidP="003F14ED">
            <w:pPr>
              <w:pStyle w:val="Tabletext"/>
              <w:spacing w:before="120" w:after="120"/>
              <w:ind w:left="0" w:right="29"/>
              <w:rPr>
                <w:b/>
                <w:bCs/>
                <w:szCs w:val="20"/>
              </w:rPr>
            </w:pPr>
          </w:p>
        </w:tc>
        <w:tc>
          <w:tcPr>
            <w:tcW w:w="4094" w:type="dxa"/>
            <w:vMerge/>
            <w:shd w:val="clear" w:color="auto" w:fill="auto"/>
          </w:tcPr>
          <w:p w14:paraId="6E30A56A" w14:textId="77777777" w:rsidR="00F81908" w:rsidRPr="00E34B45" w:rsidRDefault="00F81908" w:rsidP="00E34B45">
            <w:pPr>
              <w:pStyle w:val="Tabletext"/>
              <w:spacing w:before="120" w:after="120"/>
              <w:ind w:left="0" w:right="0"/>
              <w:rPr>
                <w:rFonts w:ascii="Calibri" w:hAnsi="Calibri"/>
                <w:i/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14:paraId="5B46D5CF" w14:textId="77777777" w:rsidR="00F81908" w:rsidRPr="00E34B45" w:rsidRDefault="00F81908" w:rsidP="00E34B45">
            <w:pPr>
              <w:pStyle w:val="Tabletext"/>
              <w:spacing w:before="120" w:after="120"/>
              <w:ind w:left="0" w:right="0"/>
              <w:rPr>
                <w:szCs w:val="20"/>
              </w:rPr>
            </w:pPr>
          </w:p>
        </w:tc>
        <w:tc>
          <w:tcPr>
            <w:tcW w:w="8100" w:type="dxa"/>
            <w:shd w:val="clear" w:color="auto" w:fill="auto"/>
          </w:tcPr>
          <w:p w14:paraId="47853B3E" w14:textId="5ECAE155" w:rsidR="00F81908" w:rsidRPr="00E34B45" w:rsidRDefault="00F81908" w:rsidP="00E34B45">
            <w:pPr>
              <w:pStyle w:val="Tabletext"/>
              <w:spacing w:before="120" w:after="120"/>
              <w:ind w:left="0" w:right="0"/>
              <w:rPr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5D3E9994" w14:textId="77777777" w:rsidR="00F81908" w:rsidRPr="00E34B45" w:rsidRDefault="00F81908" w:rsidP="00E34B45">
            <w:pPr>
              <w:pStyle w:val="Tabletext"/>
              <w:spacing w:before="120" w:after="120"/>
              <w:ind w:left="0" w:right="0"/>
              <w:rPr>
                <w:szCs w:val="20"/>
              </w:rPr>
            </w:pPr>
          </w:p>
        </w:tc>
      </w:tr>
      <w:tr w:rsidR="00C80EE0" w:rsidRPr="0079744A" w14:paraId="18FF291E" w14:textId="77777777" w:rsidTr="00374327">
        <w:trPr>
          <w:jc w:val="center"/>
        </w:trPr>
        <w:tc>
          <w:tcPr>
            <w:tcW w:w="851" w:type="dxa"/>
            <w:shd w:val="clear" w:color="auto" w:fill="F2F2F2" w:themeFill="background1" w:themeFillShade="F2"/>
          </w:tcPr>
          <w:p w14:paraId="7B605E08" w14:textId="77777777" w:rsidR="00C80EE0" w:rsidRDefault="00C80EE0" w:rsidP="003F14ED">
            <w:pPr>
              <w:pStyle w:val="Tabletext"/>
              <w:spacing w:before="120" w:after="120"/>
              <w:ind w:left="0" w:right="29"/>
              <w:rPr>
                <w:b/>
                <w:szCs w:val="20"/>
              </w:rPr>
            </w:pPr>
          </w:p>
        </w:tc>
        <w:tc>
          <w:tcPr>
            <w:tcW w:w="4094" w:type="dxa"/>
            <w:shd w:val="clear" w:color="auto" w:fill="F2F2F2" w:themeFill="background1" w:themeFillShade="F2"/>
          </w:tcPr>
          <w:p w14:paraId="3B045E0E" w14:textId="77777777" w:rsidR="00C80EE0" w:rsidRDefault="00C80EE0" w:rsidP="003F14ED">
            <w:pPr>
              <w:pStyle w:val="Tabletext"/>
              <w:spacing w:before="120" w:after="120"/>
              <w:ind w:left="0" w:right="29"/>
              <w:rPr>
                <w:b/>
                <w:szCs w:val="20"/>
              </w:rPr>
            </w:pPr>
          </w:p>
        </w:tc>
        <w:tc>
          <w:tcPr>
            <w:tcW w:w="990" w:type="dxa"/>
            <w:shd w:val="clear" w:color="auto" w:fill="F2F2F2" w:themeFill="background1" w:themeFillShade="F2"/>
          </w:tcPr>
          <w:p w14:paraId="31991062" w14:textId="77777777" w:rsidR="00C80EE0" w:rsidRPr="0079744A" w:rsidRDefault="00C80EE0" w:rsidP="003F14ED">
            <w:pPr>
              <w:pStyle w:val="Tabletext"/>
              <w:spacing w:before="120" w:after="120"/>
              <w:ind w:left="0" w:right="29"/>
              <w:rPr>
                <w:b/>
                <w:szCs w:val="20"/>
              </w:rPr>
            </w:pPr>
          </w:p>
        </w:tc>
        <w:tc>
          <w:tcPr>
            <w:tcW w:w="8100" w:type="dxa"/>
            <w:shd w:val="clear" w:color="auto" w:fill="F2F2F2" w:themeFill="background1" w:themeFillShade="F2"/>
          </w:tcPr>
          <w:p w14:paraId="58165C83" w14:textId="77777777" w:rsidR="00C80EE0" w:rsidRPr="0079744A" w:rsidRDefault="00C80EE0" w:rsidP="003F14ED">
            <w:pPr>
              <w:pStyle w:val="Tabletext"/>
              <w:spacing w:before="120" w:after="120"/>
              <w:ind w:left="0" w:right="29"/>
              <w:rPr>
                <w:b/>
                <w:szCs w:val="20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</w:tcPr>
          <w:p w14:paraId="6CE7F06B" w14:textId="77777777" w:rsidR="00C80EE0" w:rsidRPr="0079744A" w:rsidRDefault="00C80EE0" w:rsidP="003F14ED">
            <w:pPr>
              <w:pStyle w:val="Tabletext"/>
              <w:spacing w:before="120" w:after="120"/>
              <w:ind w:left="0" w:right="29"/>
              <w:rPr>
                <w:b/>
                <w:szCs w:val="20"/>
              </w:rPr>
            </w:pPr>
          </w:p>
        </w:tc>
      </w:tr>
      <w:tr w:rsidR="0047777E" w:rsidRPr="0079744A" w14:paraId="1F18BA09" w14:textId="77777777" w:rsidTr="00374327">
        <w:trPr>
          <w:jc w:val="center"/>
        </w:trPr>
        <w:tc>
          <w:tcPr>
            <w:tcW w:w="851" w:type="dxa"/>
            <w:shd w:val="clear" w:color="auto" w:fill="F2F2F2" w:themeFill="background1" w:themeFillShade="F2"/>
          </w:tcPr>
          <w:p w14:paraId="4A7C6AC0" w14:textId="53DFEFE7" w:rsidR="0047777E" w:rsidRPr="0079744A" w:rsidRDefault="0047777E" w:rsidP="003F14ED">
            <w:pPr>
              <w:pStyle w:val="Tabletext"/>
              <w:spacing w:before="120" w:after="120"/>
              <w:ind w:left="0" w:right="29"/>
              <w:rPr>
                <w:b/>
                <w:szCs w:val="20"/>
              </w:rPr>
            </w:pPr>
            <w:r>
              <w:rPr>
                <w:b/>
                <w:szCs w:val="20"/>
              </w:rPr>
              <w:t>7.</w:t>
            </w:r>
            <w:r w:rsidR="00F21D6B">
              <w:rPr>
                <w:b/>
                <w:szCs w:val="20"/>
              </w:rPr>
              <w:t>3</w:t>
            </w:r>
          </w:p>
        </w:tc>
        <w:tc>
          <w:tcPr>
            <w:tcW w:w="4094" w:type="dxa"/>
            <w:shd w:val="clear" w:color="auto" w:fill="F2F2F2" w:themeFill="background1" w:themeFillShade="F2"/>
          </w:tcPr>
          <w:p w14:paraId="221836B9" w14:textId="5B341A4A" w:rsidR="0047777E" w:rsidRPr="0079744A" w:rsidRDefault="00F92251" w:rsidP="003F14ED">
            <w:pPr>
              <w:pStyle w:val="Tabletext"/>
              <w:spacing w:before="120" w:after="120"/>
              <w:ind w:left="0" w:right="29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Reporting incidents and near misses </w:t>
            </w:r>
          </w:p>
        </w:tc>
        <w:tc>
          <w:tcPr>
            <w:tcW w:w="990" w:type="dxa"/>
            <w:shd w:val="clear" w:color="auto" w:fill="F2F2F2" w:themeFill="background1" w:themeFillShade="F2"/>
          </w:tcPr>
          <w:p w14:paraId="15F80B0F" w14:textId="77777777" w:rsidR="0047777E" w:rsidRPr="0079744A" w:rsidRDefault="0047777E" w:rsidP="003F14ED">
            <w:pPr>
              <w:pStyle w:val="Tabletext"/>
              <w:spacing w:before="120" w:after="120"/>
              <w:ind w:left="0" w:right="29"/>
              <w:rPr>
                <w:b/>
                <w:szCs w:val="20"/>
              </w:rPr>
            </w:pPr>
          </w:p>
        </w:tc>
        <w:tc>
          <w:tcPr>
            <w:tcW w:w="8100" w:type="dxa"/>
            <w:shd w:val="clear" w:color="auto" w:fill="F2F2F2" w:themeFill="background1" w:themeFillShade="F2"/>
          </w:tcPr>
          <w:p w14:paraId="67CD0C99" w14:textId="77777777" w:rsidR="0047777E" w:rsidRPr="0079744A" w:rsidRDefault="0047777E" w:rsidP="003F14ED">
            <w:pPr>
              <w:pStyle w:val="Tabletext"/>
              <w:spacing w:before="120" w:after="120"/>
              <w:ind w:left="0" w:right="29"/>
              <w:rPr>
                <w:b/>
                <w:szCs w:val="20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</w:tcPr>
          <w:p w14:paraId="406934BB" w14:textId="77777777" w:rsidR="0047777E" w:rsidRPr="0079744A" w:rsidRDefault="0047777E" w:rsidP="003F14ED">
            <w:pPr>
              <w:pStyle w:val="Tabletext"/>
              <w:spacing w:before="120" w:after="120"/>
              <w:ind w:left="0" w:right="29"/>
              <w:rPr>
                <w:b/>
                <w:szCs w:val="20"/>
              </w:rPr>
            </w:pPr>
          </w:p>
        </w:tc>
      </w:tr>
      <w:tr w:rsidR="0057423D" w:rsidRPr="002A0F96" w14:paraId="318DA833" w14:textId="77777777" w:rsidTr="00374327">
        <w:trPr>
          <w:jc w:val="center"/>
        </w:trPr>
        <w:tc>
          <w:tcPr>
            <w:tcW w:w="851" w:type="dxa"/>
          </w:tcPr>
          <w:p w14:paraId="2CC97D07" w14:textId="1D5C9206" w:rsidR="0057423D" w:rsidRDefault="00F21D6B" w:rsidP="00BE3414">
            <w:pPr>
              <w:pStyle w:val="Tabletext"/>
              <w:spacing w:before="120" w:after="120"/>
              <w:ind w:left="0" w:right="29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7.3.1</w:t>
            </w:r>
          </w:p>
        </w:tc>
        <w:tc>
          <w:tcPr>
            <w:tcW w:w="4094" w:type="dxa"/>
          </w:tcPr>
          <w:p w14:paraId="48CE4EDB" w14:textId="56C6A0F2" w:rsidR="0057423D" w:rsidRDefault="00F92251" w:rsidP="00BE3414">
            <w:pPr>
              <w:pStyle w:val="Tabletext"/>
              <w:spacing w:before="120" w:after="120"/>
              <w:ind w:left="0" w:right="0"/>
              <w:rPr>
                <w:i/>
                <w:szCs w:val="20"/>
              </w:rPr>
            </w:pPr>
            <w:r>
              <w:rPr>
                <w:i/>
                <w:szCs w:val="20"/>
              </w:rPr>
              <w:t xml:space="preserve">Define the process for reporting incidents and near misses </w:t>
            </w:r>
          </w:p>
        </w:tc>
        <w:tc>
          <w:tcPr>
            <w:tcW w:w="990" w:type="dxa"/>
          </w:tcPr>
          <w:p w14:paraId="2DB4152E" w14:textId="7E70E1F6" w:rsidR="0057423D" w:rsidRDefault="00F21D6B" w:rsidP="00BE3414">
            <w:pPr>
              <w:pStyle w:val="Tabletext"/>
              <w:spacing w:before="120" w:after="120"/>
              <w:ind w:left="0" w:right="0"/>
              <w:rPr>
                <w:szCs w:val="20"/>
              </w:rPr>
            </w:pPr>
            <w:r>
              <w:rPr>
                <w:szCs w:val="20"/>
              </w:rPr>
              <w:t>7.3.1.1</w:t>
            </w:r>
          </w:p>
        </w:tc>
        <w:tc>
          <w:tcPr>
            <w:tcW w:w="8100" w:type="dxa"/>
          </w:tcPr>
          <w:p w14:paraId="4AACF824" w14:textId="77777777" w:rsidR="0057423D" w:rsidRDefault="00F92251" w:rsidP="00BE3414">
            <w:pPr>
              <w:pStyle w:val="Tabletext"/>
              <w:spacing w:before="120" w:after="120"/>
              <w:ind w:left="0" w:right="0"/>
              <w:rPr>
                <w:szCs w:val="20"/>
              </w:rPr>
            </w:pPr>
            <w:r>
              <w:rPr>
                <w:szCs w:val="20"/>
              </w:rPr>
              <w:t xml:space="preserve">Classification of: </w:t>
            </w:r>
          </w:p>
          <w:p w14:paraId="1D76AA38" w14:textId="2AF230AA" w:rsidR="00F92251" w:rsidRPr="00381E96" w:rsidRDefault="00F92251" w:rsidP="00381E96">
            <w:pPr>
              <w:pStyle w:val="Tabletext"/>
              <w:numPr>
                <w:ilvl w:val="0"/>
                <w:numId w:val="51"/>
              </w:numPr>
              <w:spacing w:before="0" w:after="0"/>
              <w:ind w:right="0"/>
              <w:rPr>
                <w:bCs/>
                <w:szCs w:val="20"/>
              </w:rPr>
            </w:pPr>
            <w:r w:rsidRPr="00381E96">
              <w:rPr>
                <w:bCs/>
                <w:szCs w:val="20"/>
              </w:rPr>
              <w:t>Casualty</w:t>
            </w:r>
          </w:p>
          <w:p w14:paraId="6AB5BC70" w14:textId="154D8D1F" w:rsidR="00F92251" w:rsidRPr="00381E96" w:rsidRDefault="00F92251" w:rsidP="00381E96">
            <w:pPr>
              <w:pStyle w:val="Tabletext"/>
              <w:numPr>
                <w:ilvl w:val="0"/>
                <w:numId w:val="51"/>
              </w:numPr>
              <w:spacing w:before="0" w:after="0"/>
              <w:ind w:right="0"/>
              <w:rPr>
                <w:bCs/>
                <w:szCs w:val="20"/>
              </w:rPr>
            </w:pPr>
            <w:r w:rsidRPr="00381E96">
              <w:rPr>
                <w:bCs/>
                <w:szCs w:val="20"/>
              </w:rPr>
              <w:t>Incident</w:t>
            </w:r>
          </w:p>
          <w:p w14:paraId="709D5595" w14:textId="706C7B79" w:rsidR="00F92251" w:rsidRDefault="00F92251" w:rsidP="00381E96">
            <w:pPr>
              <w:pStyle w:val="Tabletext"/>
              <w:numPr>
                <w:ilvl w:val="0"/>
                <w:numId w:val="51"/>
              </w:numPr>
              <w:spacing w:before="0" w:after="0"/>
              <w:ind w:right="0"/>
              <w:rPr>
                <w:szCs w:val="20"/>
              </w:rPr>
            </w:pPr>
            <w:r w:rsidRPr="00381E96">
              <w:rPr>
                <w:bCs/>
                <w:szCs w:val="20"/>
              </w:rPr>
              <w:t>Near miss</w:t>
            </w:r>
          </w:p>
        </w:tc>
        <w:tc>
          <w:tcPr>
            <w:tcW w:w="630" w:type="dxa"/>
          </w:tcPr>
          <w:p w14:paraId="5EE92718" w14:textId="3F561E01" w:rsidR="0057423D" w:rsidRDefault="008E6548" w:rsidP="00BE3414">
            <w:pPr>
              <w:pStyle w:val="Tabletext"/>
              <w:spacing w:before="120" w:after="120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</w:tr>
      <w:tr w:rsidR="00D52C81" w:rsidRPr="002A0F96" w14:paraId="1DB358D1" w14:textId="77777777" w:rsidTr="00374327">
        <w:trPr>
          <w:jc w:val="center"/>
        </w:trPr>
        <w:tc>
          <w:tcPr>
            <w:tcW w:w="851" w:type="dxa"/>
          </w:tcPr>
          <w:p w14:paraId="61C1C35D" w14:textId="77777777" w:rsidR="00D52C81" w:rsidRDefault="00D52C81" w:rsidP="00BE3414">
            <w:pPr>
              <w:pStyle w:val="Tabletext"/>
              <w:spacing w:before="120" w:after="120"/>
              <w:ind w:left="0" w:right="29"/>
              <w:rPr>
                <w:b/>
                <w:bCs/>
                <w:szCs w:val="20"/>
              </w:rPr>
            </w:pPr>
          </w:p>
        </w:tc>
        <w:tc>
          <w:tcPr>
            <w:tcW w:w="4094" w:type="dxa"/>
          </w:tcPr>
          <w:p w14:paraId="6170B873" w14:textId="77777777" w:rsidR="00D52C81" w:rsidRDefault="00D52C81" w:rsidP="00BE3414">
            <w:pPr>
              <w:pStyle w:val="Tabletext"/>
              <w:spacing w:before="120" w:after="120"/>
              <w:ind w:left="0" w:right="0"/>
              <w:rPr>
                <w:i/>
                <w:szCs w:val="20"/>
              </w:rPr>
            </w:pPr>
          </w:p>
        </w:tc>
        <w:tc>
          <w:tcPr>
            <w:tcW w:w="990" w:type="dxa"/>
          </w:tcPr>
          <w:p w14:paraId="3C6102AC" w14:textId="1769963A" w:rsidR="00D52C81" w:rsidRDefault="00F21D6B" w:rsidP="00BE3414">
            <w:pPr>
              <w:pStyle w:val="Tabletext"/>
              <w:spacing w:before="120" w:after="120"/>
              <w:ind w:left="0" w:right="0"/>
              <w:rPr>
                <w:szCs w:val="20"/>
              </w:rPr>
            </w:pPr>
            <w:r>
              <w:rPr>
                <w:szCs w:val="20"/>
              </w:rPr>
              <w:t>7.3.1.2</w:t>
            </w:r>
          </w:p>
        </w:tc>
        <w:tc>
          <w:tcPr>
            <w:tcW w:w="8100" w:type="dxa"/>
          </w:tcPr>
          <w:p w14:paraId="70B053BA" w14:textId="29A2D795" w:rsidR="00D52C81" w:rsidRDefault="00CF4A7F" w:rsidP="00BE3414">
            <w:pPr>
              <w:pStyle w:val="Tabletext"/>
              <w:spacing w:before="120" w:after="120"/>
              <w:ind w:left="0" w:right="0"/>
              <w:rPr>
                <w:szCs w:val="20"/>
              </w:rPr>
            </w:pPr>
            <w:r>
              <w:rPr>
                <w:szCs w:val="20"/>
              </w:rPr>
              <w:t xml:space="preserve">Role of VTS </w:t>
            </w:r>
            <w:r w:rsidR="000958E4">
              <w:rPr>
                <w:szCs w:val="20"/>
              </w:rPr>
              <w:t>in incident reporting</w:t>
            </w:r>
          </w:p>
        </w:tc>
        <w:tc>
          <w:tcPr>
            <w:tcW w:w="630" w:type="dxa"/>
          </w:tcPr>
          <w:p w14:paraId="3788FF35" w14:textId="65C9DBEF" w:rsidR="00D52C81" w:rsidRDefault="008E6548" w:rsidP="00BE3414">
            <w:pPr>
              <w:pStyle w:val="Tabletext"/>
              <w:spacing w:before="120" w:after="120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</w:tr>
      <w:tr w:rsidR="00D52C81" w:rsidRPr="00374327" w14:paraId="7E96CF13" w14:textId="77777777" w:rsidTr="00374327">
        <w:trPr>
          <w:jc w:val="center"/>
        </w:trPr>
        <w:tc>
          <w:tcPr>
            <w:tcW w:w="851" w:type="dxa"/>
          </w:tcPr>
          <w:p w14:paraId="249F0C12" w14:textId="77777777" w:rsidR="00D52C81" w:rsidRDefault="00D52C81" w:rsidP="00BE3414">
            <w:pPr>
              <w:pStyle w:val="Tabletext"/>
              <w:spacing w:before="120" w:after="120"/>
              <w:ind w:left="0" w:right="29"/>
              <w:rPr>
                <w:b/>
                <w:bCs/>
                <w:szCs w:val="20"/>
              </w:rPr>
            </w:pPr>
          </w:p>
        </w:tc>
        <w:tc>
          <w:tcPr>
            <w:tcW w:w="4094" w:type="dxa"/>
          </w:tcPr>
          <w:p w14:paraId="049ED7F9" w14:textId="77777777" w:rsidR="00D52C81" w:rsidRDefault="00D52C81" w:rsidP="00BE3414">
            <w:pPr>
              <w:pStyle w:val="Tabletext"/>
              <w:spacing w:before="120" w:after="120"/>
              <w:ind w:left="0" w:right="0"/>
              <w:rPr>
                <w:i/>
                <w:szCs w:val="20"/>
              </w:rPr>
            </w:pPr>
          </w:p>
        </w:tc>
        <w:tc>
          <w:tcPr>
            <w:tcW w:w="990" w:type="dxa"/>
          </w:tcPr>
          <w:p w14:paraId="5CD01F3B" w14:textId="47AAD13C" w:rsidR="00D52C81" w:rsidRPr="00374327" w:rsidRDefault="00F21D6B" w:rsidP="00BE3414">
            <w:pPr>
              <w:pStyle w:val="Tabletext"/>
              <w:spacing w:before="120" w:after="120"/>
              <w:ind w:left="0" w:right="0"/>
              <w:rPr>
                <w:szCs w:val="20"/>
              </w:rPr>
            </w:pPr>
            <w:r w:rsidRPr="00374327">
              <w:rPr>
                <w:szCs w:val="20"/>
              </w:rPr>
              <w:t>7.3.1.</w:t>
            </w:r>
            <w:r w:rsidR="002127A2" w:rsidRPr="00374327">
              <w:rPr>
                <w:szCs w:val="20"/>
              </w:rPr>
              <w:t>3</w:t>
            </w:r>
          </w:p>
        </w:tc>
        <w:tc>
          <w:tcPr>
            <w:tcW w:w="8100" w:type="dxa"/>
          </w:tcPr>
          <w:p w14:paraId="01C02F04" w14:textId="77777777" w:rsidR="00D52C81" w:rsidRPr="00374327" w:rsidRDefault="00CF4A7F" w:rsidP="00BE3414">
            <w:pPr>
              <w:pStyle w:val="Tabletext"/>
              <w:spacing w:before="120" w:after="120"/>
              <w:ind w:left="0" w:right="0"/>
              <w:rPr>
                <w:szCs w:val="20"/>
              </w:rPr>
            </w:pPr>
            <w:r w:rsidRPr="00374327">
              <w:rPr>
                <w:szCs w:val="20"/>
              </w:rPr>
              <w:t>Providing report:</w:t>
            </w:r>
          </w:p>
          <w:p w14:paraId="26040C5B" w14:textId="2C0EE36D" w:rsidR="00CF4A7F" w:rsidRPr="00374327" w:rsidRDefault="00CF4A7F" w:rsidP="00381E96">
            <w:pPr>
              <w:pStyle w:val="Tabletext"/>
              <w:numPr>
                <w:ilvl w:val="0"/>
                <w:numId w:val="51"/>
              </w:numPr>
              <w:spacing w:before="0" w:after="0"/>
              <w:ind w:right="0"/>
              <w:rPr>
                <w:bCs/>
                <w:szCs w:val="20"/>
              </w:rPr>
            </w:pPr>
            <w:r w:rsidRPr="00374327">
              <w:rPr>
                <w:bCs/>
                <w:szCs w:val="20"/>
              </w:rPr>
              <w:t>Content</w:t>
            </w:r>
          </w:p>
          <w:p w14:paraId="374B07FB" w14:textId="027830C7" w:rsidR="00CF4A7F" w:rsidRPr="00374327" w:rsidRDefault="00CF4A7F" w:rsidP="00381E96">
            <w:pPr>
              <w:pStyle w:val="Tabletext"/>
              <w:numPr>
                <w:ilvl w:val="0"/>
                <w:numId w:val="51"/>
              </w:numPr>
              <w:spacing w:before="0" w:after="0"/>
              <w:ind w:right="0"/>
              <w:rPr>
                <w:szCs w:val="20"/>
              </w:rPr>
            </w:pPr>
            <w:r w:rsidRPr="00374327">
              <w:rPr>
                <w:bCs/>
                <w:szCs w:val="20"/>
              </w:rPr>
              <w:t>Proces</w:t>
            </w:r>
            <w:r w:rsidR="00160258" w:rsidRPr="00374327">
              <w:rPr>
                <w:bCs/>
                <w:szCs w:val="20"/>
              </w:rPr>
              <w:t>s</w:t>
            </w:r>
          </w:p>
        </w:tc>
        <w:tc>
          <w:tcPr>
            <w:tcW w:w="630" w:type="dxa"/>
          </w:tcPr>
          <w:p w14:paraId="547DF117" w14:textId="0C075C49" w:rsidR="00D52C81" w:rsidRPr="00374327" w:rsidRDefault="008E6548" w:rsidP="00BE3414">
            <w:pPr>
              <w:pStyle w:val="Tabletext"/>
              <w:spacing w:before="120" w:after="120"/>
              <w:rPr>
                <w:szCs w:val="20"/>
              </w:rPr>
            </w:pPr>
            <w:r w:rsidRPr="00374327">
              <w:rPr>
                <w:szCs w:val="20"/>
              </w:rPr>
              <w:t>1</w:t>
            </w:r>
          </w:p>
        </w:tc>
      </w:tr>
      <w:tr w:rsidR="009B4E4D" w:rsidRPr="00374327" w14:paraId="772D16B1" w14:textId="77777777" w:rsidTr="00374327">
        <w:tblPrEx>
          <w:jc w:val="left"/>
        </w:tblPrEx>
        <w:tc>
          <w:tcPr>
            <w:tcW w:w="851" w:type="dxa"/>
          </w:tcPr>
          <w:p w14:paraId="5D577AFE" w14:textId="014860A2" w:rsidR="009B4E4D" w:rsidRPr="00374327" w:rsidRDefault="00374327" w:rsidP="00A85210">
            <w:pPr>
              <w:pStyle w:val="Tabletext"/>
              <w:spacing w:before="0" w:after="0"/>
              <w:ind w:left="0" w:right="29"/>
              <w:rPr>
                <w:b/>
                <w:bCs/>
                <w:szCs w:val="20"/>
              </w:rPr>
            </w:pPr>
            <w:r w:rsidRPr="00374327">
              <w:rPr>
                <w:b/>
                <w:bCs/>
                <w:szCs w:val="20"/>
              </w:rPr>
              <w:t>7.3.2</w:t>
            </w:r>
          </w:p>
        </w:tc>
        <w:tc>
          <w:tcPr>
            <w:tcW w:w="4094" w:type="dxa"/>
          </w:tcPr>
          <w:p w14:paraId="00164F00" w14:textId="77777777" w:rsidR="009B4E4D" w:rsidRPr="00374327" w:rsidRDefault="009B4E4D" w:rsidP="00A85210">
            <w:pPr>
              <w:pStyle w:val="Tabletext"/>
              <w:spacing w:before="0" w:after="0"/>
              <w:ind w:left="0" w:right="0"/>
              <w:rPr>
                <w:rFonts w:ascii="Calibri" w:hAnsi="Calibri"/>
                <w:i/>
                <w:szCs w:val="22"/>
              </w:rPr>
            </w:pPr>
            <w:r w:rsidRPr="00374327">
              <w:rPr>
                <w:rFonts w:ascii="Calibri" w:hAnsi="Calibri"/>
                <w:i/>
                <w:szCs w:val="22"/>
              </w:rPr>
              <w:t>Explain reporting obligations and requirements related</w:t>
            </w:r>
            <w:r w:rsidRPr="00374327">
              <w:rPr>
                <w:rFonts w:cstheme="minorHAnsi"/>
                <w:i/>
                <w:szCs w:val="20"/>
              </w:rPr>
              <w:t xml:space="preserve"> to ship and port security</w:t>
            </w:r>
          </w:p>
        </w:tc>
        <w:tc>
          <w:tcPr>
            <w:tcW w:w="990" w:type="dxa"/>
          </w:tcPr>
          <w:p w14:paraId="72E1559D" w14:textId="579F959A" w:rsidR="009B4E4D" w:rsidRPr="00374327" w:rsidRDefault="00374327" w:rsidP="00A85210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 w:rsidRPr="00374327">
              <w:rPr>
                <w:szCs w:val="20"/>
              </w:rPr>
              <w:t>7.3.2.1</w:t>
            </w:r>
          </w:p>
        </w:tc>
        <w:tc>
          <w:tcPr>
            <w:tcW w:w="8100" w:type="dxa"/>
          </w:tcPr>
          <w:p w14:paraId="499E6517" w14:textId="77777777" w:rsidR="009B4E4D" w:rsidRPr="00374327" w:rsidRDefault="009B4E4D" w:rsidP="00A85210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 w:rsidRPr="00374327">
              <w:rPr>
                <w:szCs w:val="20"/>
              </w:rPr>
              <w:t xml:space="preserve">Introduction to International Ship and Port Security (ISPS) Code </w:t>
            </w:r>
          </w:p>
        </w:tc>
        <w:tc>
          <w:tcPr>
            <w:tcW w:w="630" w:type="dxa"/>
          </w:tcPr>
          <w:p w14:paraId="5C9910F9" w14:textId="7DB582BB" w:rsidR="009B4E4D" w:rsidRPr="00374327" w:rsidRDefault="00374327" w:rsidP="00A85210">
            <w:pPr>
              <w:pStyle w:val="Tabletext"/>
              <w:spacing w:before="0" w:after="0"/>
              <w:rPr>
                <w:szCs w:val="20"/>
              </w:rPr>
            </w:pPr>
            <w:r w:rsidRPr="00374327">
              <w:rPr>
                <w:szCs w:val="20"/>
              </w:rPr>
              <w:t>2</w:t>
            </w:r>
          </w:p>
        </w:tc>
      </w:tr>
      <w:tr w:rsidR="009B4E4D" w14:paraId="326A8B94" w14:textId="77777777" w:rsidTr="00374327">
        <w:tblPrEx>
          <w:jc w:val="left"/>
        </w:tblPrEx>
        <w:tc>
          <w:tcPr>
            <w:tcW w:w="851" w:type="dxa"/>
          </w:tcPr>
          <w:p w14:paraId="17CC7645" w14:textId="77777777" w:rsidR="009B4E4D" w:rsidRPr="00374327" w:rsidRDefault="009B4E4D" w:rsidP="00A85210">
            <w:pPr>
              <w:pStyle w:val="Tabletext"/>
              <w:spacing w:before="0" w:after="0"/>
              <w:ind w:left="0" w:right="29"/>
              <w:rPr>
                <w:b/>
                <w:bCs/>
                <w:szCs w:val="20"/>
              </w:rPr>
            </w:pPr>
          </w:p>
        </w:tc>
        <w:tc>
          <w:tcPr>
            <w:tcW w:w="4094" w:type="dxa"/>
          </w:tcPr>
          <w:p w14:paraId="19E1F32F" w14:textId="77777777" w:rsidR="009B4E4D" w:rsidRPr="00374327" w:rsidRDefault="009B4E4D" w:rsidP="00A85210">
            <w:pPr>
              <w:pStyle w:val="Tabletext"/>
              <w:spacing w:before="0" w:after="0"/>
              <w:ind w:left="0" w:right="0"/>
              <w:rPr>
                <w:rFonts w:ascii="Calibri" w:hAnsi="Calibri"/>
                <w:i/>
                <w:szCs w:val="22"/>
              </w:rPr>
            </w:pPr>
          </w:p>
        </w:tc>
        <w:tc>
          <w:tcPr>
            <w:tcW w:w="990" w:type="dxa"/>
          </w:tcPr>
          <w:p w14:paraId="0C3B1BCF" w14:textId="286F25E7" w:rsidR="009B4E4D" w:rsidRPr="00374327" w:rsidRDefault="00374327" w:rsidP="00A85210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 w:rsidRPr="00374327">
              <w:rPr>
                <w:szCs w:val="20"/>
              </w:rPr>
              <w:t>7.3.2.2</w:t>
            </w:r>
          </w:p>
        </w:tc>
        <w:tc>
          <w:tcPr>
            <w:tcW w:w="8100" w:type="dxa"/>
          </w:tcPr>
          <w:p w14:paraId="52A67D7C" w14:textId="77777777" w:rsidR="009B4E4D" w:rsidRPr="00374327" w:rsidRDefault="009B4E4D" w:rsidP="00A85210">
            <w:pPr>
              <w:pStyle w:val="Tabletext"/>
              <w:spacing w:before="0" w:after="0"/>
              <w:ind w:left="0" w:right="0"/>
              <w:rPr>
                <w:szCs w:val="20"/>
              </w:rPr>
            </w:pPr>
            <w:r w:rsidRPr="00374327">
              <w:rPr>
                <w:szCs w:val="20"/>
              </w:rPr>
              <w:t>Overview of ISPS code and security levels</w:t>
            </w:r>
          </w:p>
        </w:tc>
        <w:tc>
          <w:tcPr>
            <w:tcW w:w="630" w:type="dxa"/>
          </w:tcPr>
          <w:p w14:paraId="5828DB1B" w14:textId="77777777" w:rsidR="009B4E4D" w:rsidRDefault="009B4E4D" w:rsidP="00A85210">
            <w:pPr>
              <w:pStyle w:val="Tabletext"/>
              <w:spacing w:before="0" w:after="0"/>
              <w:rPr>
                <w:szCs w:val="20"/>
              </w:rPr>
            </w:pPr>
            <w:r w:rsidRPr="00374327">
              <w:rPr>
                <w:szCs w:val="20"/>
              </w:rPr>
              <w:t>2</w:t>
            </w:r>
          </w:p>
        </w:tc>
      </w:tr>
      <w:tr w:rsidR="009B4E4D" w:rsidRPr="002A0F96" w14:paraId="7051C9BB" w14:textId="77777777" w:rsidTr="00374327">
        <w:trPr>
          <w:jc w:val="center"/>
        </w:trPr>
        <w:tc>
          <w:tcPr>
            <w:tcW w:w="851" w:type="dxa"/>
          </w:tcPr>
          <w:p w14:paraId="42F7D6B4" w14:textId="77777777" w:rsidR="009B4E4D" w:rsidRDefault="009B4E4D" w:rsidP="00BE3414">
            <w:pPr>
              <w:pStyle w:val="Tabletext"/>
              <w:spacing w:before="120" w:after="120"/>
              <w:ind w:left="0" w:right="29"/>
              <w:rPr>
                <w:b/>
                <w:bCs/>
                <w:szCs w:val="20"/>
              </w:rPr>
            </w:pPr>
          </w:p>
        </w:tc>
        <w:tc>
          <w:tcPr>
            <w:tcW w:w="4094" w:type="dxa"/>
          </w:tcPr>
          <w:p w14:paraId="38F49474" w14:textId="77777777" w:rsidR="009B4E4D" w:rsidRDefault="009B4E4D" w:rsidP="00BE3414">
            <w:pPr>
              <w:pStyle w:val="Tabletext"/>
              <w:spacing w:before="120" w:after="120"/>
              <w:ind w:left="0" w:right="0"/>
              <w:rPr>
                <w:i/>
                <w:szCs w:val="20"/>
              </w:rPr>
            </w:pPr>
          </w:p>
        </w:tc>
        <w:tc>
          <w:tcPr>
            <w:tcW w:w="990" w:type="dxa"/>
          </w:tcPr>
          <w:p w14:paraId="19EFF08C" w14:textId="77777777" w:rsidR="009B4E4D" w:rsidRDefault="009B4E4D" w:rsidP="00BE3414">
            <w:pPr>
              <w:pStyle w:val="Tabletext"/>
              <w:spacing w:before="120" w:after="120"/>
              <w:ind w:left="0" w:right="0"/>
              <w:rPr>
                <w:szCs w:val="20"/>
              </w:rPr>
            </w:pPr>
          </w:p>
        </w:tc>
        <w:tc>
          <w:tcPr>
            <w:tcW w:w="8100" w:type="dxa"/>
          </w:tcPr>
          <w:p w14:paraId="24EBEC80" w14:textId="77777777" w:rsidR="009B4E4D" w:rsidRDefault="009B4E4D" w:rsidP="00BE3414">
            <w:pPr>
              <w:pStyle w:val="Tabletext"/>
              <w:spacing w:before="120" w:after="120"/>
              <w:ind w:left="0" w:right="0"/>
              <w:rPr>
                <w:szCs w:val="20"/>
              </w:rPr>
            </w:pPr>
          </w:p>
        </w:tc>
        <w:tc>
          <w:tcPr>
            <w:tcW w:w="630" w:type="dxa"/>
          </w:tcPr>
          <w:p w14:paraId="09DCA27A" w14:textId="77777777" w:rsidR="009B4E4D" w:rsidRDefault="009B4E4D" w:rsidP="00BE3414">
            <w:pPr>
              <w:pStyle w:val="Tabletext"/>
              <w:spacing w:before="120" w:after="120"/>
              <w:rPr>
                <w:szCs w:val="20"/>
              </w:rPr>
            </w:pPr>
          </w:p>
        </w:tc>
      </w:tr>
    </w:tbl>
    <w:p w14:paraId="51CF3895" w14:textId="77777777" w:rsidR="00D1799A" w:rsidRDefault="00D1799A" w:rsidP="00037161">
      <w:pPr>
        <w:pStyle w:val="ModuleHeading1"/>
        <w:numPr>
          <w:ilvl w:val="0"/>
          <w:numId w:val="0"/>
        </w:numPr>
        <w:ind w:left="792"/>
        <w:rPr>
          <w:ins w:id="86" w:author="Jillian Carson-Jackson" w:date="2022-02-25T09:18:00Z"/>
        </w:rPr>
        <w:sectPr w:rsidR="00D1799A" w:rsidSect="008263B3">
          <w:headerReference w:type="default" r:id="rId22"/>
          <w:headerReference w:type="first" r:id="rId23"/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</w:p>
    <w:bookmarkEnd w:id="81"/>
    <w:bookmarkEnd w:id="83"/>
    <w:bookmarkEnd w:id="84"/>
    <w:bookmarkEnd w:id="85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p w14:paraId="6A41E454" w14:textId="77777777" w:rsidR="0002067D" w:rsidRPr="00CD756A" w:rsidRDefault="0002067D" w:rsidP="00037161">
      <w:pPr>
        <w:pStyle w:val="ModuleHeading1"/>
        <w:numPr>
          <w:ilvl w:val="0"/>
          <w:numId w:val="0"/>
        </w:numPr>
      </w:pPr>
    </w:p>
    <w:sectPr w:rsidR="0002067D" w:rsidRPr="00CD756A" w:rsidSect="002127A2">
      <w:headerReference w:type="default" r:id="rId24"/>
      <w:footerReference w:type="default" r:id="rId25"/>
      <w:pgSz w:w="16838" w:h="11906" w:orient="landscape"/>
      <w:pgMar w:top="1134" w:right="1134" w:bottom="1134" w:left="1134" w:header="567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3" w:author="Jillian Carson-Jackson" w:date="2022-02-24T21:37:00Z" w:initials="JCJ">
    <w:p w14:paraId="11B4DBDF" w14:textId="77777777" w:rsidR="00D92872" w:rsidRDefault="00D92872" w:rsidP="000D5B5E">
      <w:pPr>
        <w:pStyle w:val="CommentText"/>
      </w:pPr>
      <w:r>
        <w:rPr>
          <w:rStyle w:val="CommentReference"/>
        </w:rPr>
        <w:annotationRef/>
      </w:r>
      <w:r>
        <w:t>Module 7</w:t>
      </w:r>
    </w:p>
  </w:comment>
  <w:comment w:id="43" w:author="Jillian Carson-Jackson" w:date="2022-01-11T00:52:00Z" w:initials="JCJ">
    <w:p w14:paraId="20CB29D6" w14:textId="77777777" w:rsidR="009E686D" w:rsidRDefault="009E686D" w:rsidP="009E686D">
      <w:pPr>
        <w:pStyle w:val="CommentText"/>
      </w:pPr>
      <w:r>
        <w:rPr>
          <w:rStyle w:val="CommentReference"/>
        </w:rPr>
        <w:annotationRef/>
      </w:r>
      <w:r>
        <w:t>To be completed once competence tables are agreed</w:t>
      </w:r>
    </w:p>
  </w:comment>
  <w:comment w:id="59" w:author="Jillian Carson-Jackson" w:date="2022-01-11T00:52:00Z" w:initials="JCJ">
    <w:p w14:paraId="2D10B502" w14:textId="77777777" w:rsidR="009E686D" w:rsidRDefault="009E686D" w:rsidP="009E686D">
      <w:pPr>
        <w:pStyle w:val="CommentText"/>
      </w:pPr>
      <w:r>
        <w:rPr>
          <w:rStyle w:val="CommentReference"/>
        </w:rPr>
        <w:annotationRef/>
      </w:r>
      <w:r>
        <w:t>To be completed once competence tables are agreed</w:t>
      </w:r>
    </w:p>
  </w:comment>
  <w:comment w:id="75" w:author="Jillian Carson-Jackson" w:date="2020-12-27T05:55:00Z" w:initials="JC">
    <w:p w14:paraId="6AA03AE7" w14:textId="6263A984" w:rsidR="0092777B" w:rsidRDefault="0092777B">
      <w:pPr>
        <w:pStyle w:val="CommentText"/>
      </w:pPr>
      <w:r>
        <w:rPr>
          <w:rStyle w:val="CommentReference"/>
        </w:rPr>
        <w:annotationRef/>
      </w:r>
      <w:r>
        <w:t>Moved to new module 2 – Legal Frameworkd</w:t>
      </w:r>
    </w:p>
  </w:comment>
  <w:comment w:id="82" w:author="Jillian Carson-Jackson" w:date="2022-02-25T07:48:00Z" w:initials="JCJ">
    <w:p w14:paraId="76A80154" w14:textId="77777777" w:rsidR="00084C02" w:rsidRDefault="00084C02" w:rsidP="008111EF">
      <w:pPr>
        <w:pStyle w:val="CommentText"/>
      </w:pPr>
      <w:r>
        <w:rPr>
          <w:rStyle w:val="CommentReference"/>
        </w:rPr>
        <w:annotationRef/>
      </w:r>
      <w:r>
        <w:t>To be reviewed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1B4DBDF" w15:done="0"/>
  <w15:commentEx w15:paraId="20CB29D6" w15:done="0"/>
  <w15:commentEx w15:paraId="2D10B502" w15:done="0"/>
  <w15:commentEx w15:paraId="6AA03AE7" w15:done="0"/>
  <w15:commentEx w15:paraId="76A8015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C313B5" w16cex:dateUtc="2022-02-24T21:37:00Z"/>
  <w16cex:commentExtensible w16cex:durableId="25C31D13" w16cex:dateUtc="2022-01-11T00:52:00Z"/>
  <w16cex:commentExtensible w16cex:durableId="25C31D12" w16cex:dateUtc="2022-01-11T00:52:00Z"/>
  <w16cex:commentExtensible w16cex:durableId="23933B18" w16cex:dateUtc="2020-12-27T05:55:00Z"/>
  <w16cex:commentExtensible w16cex:durableId="25C3A30B" w16cex:dateUtc="2022-02-25T07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1B4DBDF" w16cid:durableId="25C313B5"/>
  <w16cid:commentId w16cid:paraId="20CB29D6" w16cid:durableId="25C31D13"/>
  <w16cid:commentId w16cid:paraId="2D10B502" w16cid:durableId="25C31D12"/>
  <w16cid:commentId w16cid:paraId="6AA03AE7" w16cid:durableId="23933B18"/>
  <w16cid:commentId w16cid:paraId="76A80154" w16cid:durableId="25C3A30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14278" w14:textId="77777777" w:rsidR="00E40E46" w:rsidRDefault="00E40E46" w:rsidP="003274DB">
      <w:r>
        <w:separator/>
      </w:r>
    </w:p>
    <w:p w14:paraId="2E0FDF9E" w14:textId="77777777" w:rsidR="00E40E46" w:rsidRDefault="00E40E46"/>
    <w:p w14:paraId="32028B10" w14:textId="77777777" w:rsidR="00E40E46" w:rsidRDefault="00E40E46"/>
    <w:p w14:paraId="269DB669" w14:textId="77777777" w:rsidR="00E40E46" w:rsidRDefault="00E40E46"/>
  </w:endnote>
  <w:endnote w:type="continuationSeparator" w:id="0">
    <w:p w14:paraId="3CC80906" w14:textId="77777777" w:rsidR="00E40E46" w:rsidRDefault="00E40E46" w:rsidP="003274DB">
      <w:r>
        <w:continuationSeparator/>
      </w:r>
    </w:p>
    <w:p w14:paraId="610EF68E" w14:textId="77777777" w:rsidR="00E40E46" w:rsidRDefault="00E40E46"/>
    <w:p w14:paraId="16159B73" w14:textId="77777777" w:rsidR="00E40E46" w:rsidRDefault="00E40E46"/>
    <w:p w14:paraId="55F959E7" w14:textId="77777777" w:rsidR="00E40E46" w:rsidRDefault="00E40E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A42E9" w14:textId="77777777" w:rsidR="0041178A" w:rsidRDefault="004117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C2568" w14:textId="77777777" w:rsidR="0041178A" w:rsidRDefault="0041178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22DD7" w14:textId="77777777" w:rsidR="0041178A" w:rsidRDefault="0041178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910B9" w14:textId="77777777" w:rsidR="00F46310" w:rsidRPr="002C5134" w:rsidRDefault="00F46310" w:rsidP="002C5134">
    <w:pPr>
      <w:pStyle w:val="Footer"/>
      <w:rPr>
        <w:sz w:val="15"/>
        <w:szCs w:val="15"/>
      </w:rPr>
    </w:pPr>
  </w:p>
  <w:p w14:paraId="32F350C4" w14:textId="77777777" w:rsidR="00F46310" w:rsidRDefault="00F46310" w:rsidP="00D2697A">
    <w:pPr>
      <w:pStyle w:val="Footerlandscape"/>
    </w:pPr>
  </w:p>
  <w:p w14:paraId="3B6E3496" w14:textId="20153837" w:rsidR="00F46310" w:rsidRPr="009D6D6A" w:rsidRDefault="00F46310" w:rsidP="00D2697A">
    <w:pPr>
      <w:pStyle w:val="Footerlandscape"/>
      <w:rPr>
        <w:rStyle w:val="PageNumber"/>
        <w:b w:val="0"/>
        <w:szCs w:val="15"/>
      </w:rPr>
    </w:pPr>
    <w:r w:rsidRPr="009D6D6A">
      <w:rPr>
        <w:b w:val="0"/>
      </w:rPr>
      <w:fldChar w:fldCharType="begin"/>
    </w:r>
    <w:r w:rsidRPr="009D6D6A">
      <w:rPr>
        <w:b w:val="0"/>
      </w:rPr>
      <w:instrText xml:space="preserve"> STYLEREF "Document type" \* MERGEFORMAT </w:instrText>
    </w:r>
    <w:r w:rsidRPr="009D6D6A">
      <w:rPr>
        <w:b w:val="0"/>
      </w:rPr>
      <w:fldChar w:fldCharType="separate"/>
    </w:r>
    <w:r w:rsidR="0041178A">
      <w:rPr>
        <w:bCs/>
        <w:noProof/>
        <w:lang w:val="en-US"/>
      </w:rPr>
      <w:t>Error! No text of specified style in document.</w:t>
    </w:r>
    <w:r w:rsidRPr="009D6D6A">
      <w:rPr>
        <w:b w:val="0"/>
        <w:bCs/>
        <w:noProof/>
      </w:rPr>
      <w:fldChar w:fldCharType="end"/>
    </w:r>
    <w:r w:rsidRPr="009D6D6A">
      <w:rPr>
        <w:b w:val="0"/>
      </w:rPr>
      <w:t xml:space="preserve"> </w:t>
    </w:r>
    <w:r w:rsidRPr="009D6D6A">
      <w:rPr>
        <w:b w:val="0"/>
      </w:rPr>
      <w:fldChar w:fldCharType="begin"/>
    </w:r>
    <w:r w:rsidRPr="009D6D6A">
      <w:rPr>
        <w:b w:val="0"/>
      </w:rPr>
      <w:instrText xml:space="preserve"> STYLEREF "Document number" \* MERGEFORMAT </w:instrText>
    </w:r>
    <w:r w:rsidRPr="009D6D6A">
      <w:rPr>
        <w:b w:val="0"/>
      </w:rPr>
      <w:fldChar w:fldCharType="separate"/>
    </w:r>
    <w:r w:rsidR="0041178A">
      <w:rPr>
        <w:b w:val="0"/>
        <w:noProof/>
      </w:rPr>
      <w:t>V-103/1</w:t>
    </w:r>
    <w:r w:rsidRPr="009D6D6A">
      <w:rPr>
        <w:b w:val="0"/>
        <w:noProof/>
      </w:rPr>
      <w:fldChar w:fldCharType="end"/>
    </w:r>
    <w:r w:rsidRPr="009D6D6A">
      <w:rPr>
        <w:b w:val="0"/>
      </w:rPr>
      <w:t xml:space="preserve"> – </w:t>
    </w:r>
    <w:r w:rsidRPr="009D6D6A">
      <w:rPr>
        <w:b w:val="0"/>
      </w:rPr>
      <w:fldChar w:fldCharType="begin"/>
    </w:r>
    <w:r w:rsidRPr="009D6D6A">
      <w:rPr>
        <w:b w:val="0"/>
      </w:rPr>
      <w:instrText xml:space="preserve"> STYLEREF "Document name" \* MERGEFORMAT </w:instrText>
    </w:r>
    <w:r w:rsidRPr="009D6D6A">
      <w:rPr>
        <w:b w:val="0"/>
      </w:rPr>
      <w:fldChar w:fldCharType="separate"/>
    </w:r>
    <w:r w:rsidR="0041178A">
      <w:rPr>
        <w:b w:val="0"/>
        <w:noProof/>
      </w:rPr>
      <w:t>Vessel Traffic Services Operator Training</w:t>
    </w:r>
    <w:r w:rsidRPr="009D6D6A">
      <w:rPr>
        <w:b w:val="0"/>
        <w:noProof/>
      </w:rPr>
      <w:fldChar w:fldCharType="end"/>
    </w:r>
  </w:p>
  <w:p w14:paraId="0DE43FFA" w14:textId="00F8AA1D" w:rsidR="00F46310" w:rsidRPr="00480D65" w:rsidRDefault="00F46310" w:rsidP="00D2697A">
    <w:pPr>
      <w:pStyle w:val="Footerlandscape"/>
    </w:pPr>
    <w:r w:rsidRPr="009D6D6A">
      <w:rPr>
        <w:b w:val="0"/>
      </w:rPr>
      <w:fldChar w:fldCharType="begin"/>
    </w:r>
    <w:r w:rsidRPr="009D6D6A">
      <w:rPr>
        <w:b w:val="0"/>
      </w:rPr>
      <w:instrText xml:space="preserve"> STYLEREF "Edition number" \* MERGEFORMAT </w:instrText>
    </w:r>
    <w:r w:rsidRPr="009D6D6A">
      <w:rPr>
        <w:b w:val="0"/>
      </w:rPr>
      <w:fldChar w:fldCharType="separate"/>
    </w:r>
    <w:r w:rsidR="0041178A">
      <w:rPr>
        <w:bCs/>
        <w:noProof/>
        <w:lang w:val="en-US"/>
      </w:rPr>
      <w:t>Error! No text of specified style in document.</w:t>
    </w:r>
    <w:r w:rsidRPr="009D6D6A">
      <w:rPr>
        <w:b w:val="0"/>
        <w:bCs/>
        <w:noProof/>
      </w:rPr>
      <w:fldChar w:fldCharType="end"/>
    </w:r>
    <w:r w:rsidRPr="009D6D6A">
      <w:rPr>
        <w:b w:val="0"/>
      </w:rPr>
      <w:t xml:space="preserve">  </w:t>
    </w:r>
    <w:r w:rsidRPr="009D6D6A">
      <w:rPr>
        <w:b w:val="0"/>
      </w:rPr>
      <w:fldChar w:fldCharType="begin"/>
    </w:r>
    <w:r w:rsidRPr="009D6D6A">
      <w:rPr>
        <w:b w:val="0"/>
      </w:rPr>
      <w:instrText xml:space="preserve"> STYLEREF "Document date" \* MERGEFORMAT </w:instrText>
    </w:r>
    <w:r w:rsidRPr="009D6D6A">
      <w:rPr>
        <w:b w:val="0"/>
      </w:rPr>
      <w:fldChar w:fldCharType="separate"/>
    </w:r>
    <w:r w:rsidR="0041178A">
      <w:rPr>
        <w:bCs/>
        <w:noProof/>
        <w:lang w:val="en-US"/>
      </w:rPr>
      <w:t>Error! No text of specified style in document.</w:t>
    </w:r>
    <w:r w:rsidRPr="009D6D6A">
      <w:rPr>
        <w:b w:val="0"/>
        <w:bCs/>
        <w:noProof/>
      </w:rPr>
      <w:fldChar w:fldCharType="end"/>
    </w:r>
    <w:r w:rsidRPr="00C907DF">
      <w:tab/>
    </w:r>
    <w:r w:rsidRPr="002C5134">
      <w:t xml:space="preserve">P </w:t>
    </w:r>
    <w:r w:rsidRPr="002C5134">
      <w:fldChar w:fldCharType="begin"/>
    </w:r>
    <w:r w:rsidRPr="002C5134">
      <w:instrText xml:space="preserve">PAGE  </w:instrText>
    </w:r>
    <w:r w:rsidRPr="002C5134">
      <w:fldChar w:fldCharType="separate"/>
    </w:r>
    <w:r>
      <w:rPr>
        <w:noProof/>
      </w:rPr>
      <w:t>86</w:t>
    </w:r>
    <w:r w:rsidRPr="002C513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8CB58" w14:textId="77777777" w:rsidR="00E40E46" w:rsidRDefault="00E40E46">
      <w:r>
        <w:separator/>
      </w:r>
    </w:p>
    <w:p w14:paraId="6A4DDD30" w14:textId="77777777" w:rsidR="00E40E46" w:rsidRDefault="00E40E46"/>
  </w:footnote>
  <w:footnote w:type="continuationSeparator" w:id="0">
    <w:p w14:paraId="42698CA9" w14:textId="77777777" w:rsidR="00E40E46" w:rsidRDefault="00E40E46" w:rsidP="003274DB">
      <w:r>
        <w:continuationSeparator/>
      </w:r>
    </w:p>
    <w:p w14:paraId="664616CB" w14:textId="77777777" w:rsidR="00E40E46" w:rsidRDefault="00E40E46"/>
    <w:p w14:paraId="29E55D10" w14:textId="77777777" w:rsidR="00E40E46" w:rsidRDefault="00E40E46"/>
    <w:p w14:paraId="5F2FF731" w14:textId="77777777" w:rsidR="00E40E46" w:rsidRDefault="00E40E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7D364" w14:textId="6E80ADA7" w:rsidR="00F46310" w:rsidRPr="00D63A04" w:rsidRDefault="00F46310" w:rsidP="00D63A04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7728" behindDoc="1" locked="0" layoutInCell="1" allowOverlap="1" wp14:anchorId="34BD807B" wp14:editId="0F2477EA">
          <wp:simplePos x="0" y="0"/>
          <wp:positionH relativeFrom="page">
            <wp:posOffset>9990611</wp:posOffset>
          </wp:positionH>
          <wp:positionV relativeFrom="page">
            <wp:posOffset>5487</wp:posOffset>
          </wp:positionV>
          <wp:extent cx="720000" cy="720000"/>
          <wp:effectExtent l="0" t="0" r="4445" b="4445"/>
          <wp:wrapNone/>
          <wp:docPr id="48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D03CA" w14:textId="77777777" w:rsidR="0041178A" w:rsidRDefault="004117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336B0" w14:textId="7EDC9064" w:rsidR="00F46310" w:rsidRDefault="00F46310" w:rsidP="006039FF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60800" behindDoc="1" locked="0" layoutInCell="1" allowOverlap="1" wp14:anchorId="1FAB49C5" wp14:editId="107FF336">
          <wp:simplePos x="0" y="0"/>
          <wp:positionH relativeFrom="page">
            <wp:posOffset>6821841</wp:posOffset>
          </wp:positionH>
          <wp:positionV relativeFrom="page">
            <wp:posOffset>11873</wp:posOffset>
          </wp:positionV>
          <wp:extent cx="720000" cy="720000"/>
          <wp:effectExtent l="0" t="0" r="4445" b="4445"/>
          <wp:wrapNone/>
          <wp:docPr id="51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1178A">
      <w:t>VTS52-11.3.1.3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53449" w14:textId="77777777" w:rsidR="00F46310" w:rsidRDefault="00F46310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64F17" w14:textId="1C93E490" w:rsidR="00F46310" w:rsidRDefault="00F46310" w:rsidP="006039FF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61824" behindDoc="1" locked="0" layoutInCell="1" allowOverlap="1" wp14:anchorId="70B41CFC" wp14:editId="013E1A39">
          <wp:simplePos x="0" y="0"/>
          <wp:positionH relativeFrom="page">
            <wp:posOffset>9950354</wp:posOffset>
          </wp:positionH>
          <wp:positionV relativeFrom="page">
            <wp:posOffset>-8015</wp:posOffset>
          </wp:positionV>
          <wp:extent cx="720000" cy="720000"/>
          <wp:effectExtent l="0" t="0" r="4445" b="4445"/>
          <wp:wrapNone/>
          <wp:docPr id="52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A28BF" w14:textId="77777777" w:rsidR="00F46310" w:rsidRDefault="00F46310" w:rsidP="006039FF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C2F76" w14:textId="1CAA9738" w:rsidR="00F46310" w:rsidRDefault="00F46310" w:rsidP="00480D65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71040" behindDoc="1" locked="0" layoutInCell="1" allowOverlap="1" wp14:anchorId="5777F118" wp14:editId="4AB5CF2C">
          <wp:simplePos x="0" y="0"/>
          <wp:positionH relativeFrom="page">
            <wp:posOffset>6827592</wp:posOffset>
          </wp:positionH>
          <wp:positionV relativeFrom="page">
            <wp:posOffset>3487</wp:posOffset>
          </wp:positionV>
          <wp:extent cx="720000" cy="720000"/>
          <wp:effectExtent l="0" t="0" r="4445" b="4445"/>
          <wp:wrapNone/>
          <wp:docPr id="28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IE" w:eastAsia="en-IE"/>
      </w:rPr>
      <w:drawing>
        <wp:anchor distT="0" distB="0" distL="114300" distR="114300" simplePos="0" relativeHeight="251668992" behindDoc="1" locked="0" layoutInCell="1" allowOverlap="1" wp14:anchorId="51BAEB77" wp14:editId="0AE8144B">
          <wp:simplePos x="0" y="0"/>
          <wp:positionH relativeFrom="page">
            <wp:posOffset>9995779</wp:posOffset>
          </wp:positionH>
          <wp:positionV relativeFrom="page">
            <wp:posOffset>4347</wp:posOffset>
          </wp:positionV>
          <wp:extent cx="720000" cy="720000"/>
          <wp:effectExtent l="0" t="0" r="4445" b="4445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2070"/>
        </w:tabs>
        <w:ind w:left="2070" w:hanging="360"/>
      </w:pPr>
    </w:lvl>
  </w:abstractNum>
  <w:abstractNum w:abstractNumId="1" w15:restartNumberingAfterBreak="0">
    <w:nsid w:val="FFFFFF89"/>
    <w:multiLevelType w:val="singleLevel"/>
    <w:tmpl w:val="081687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9C13C7"/>
    <w:multiLevelType w:val="singleLevel"/>
    <w:tmpl w:val="50EE1F5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4AE3D73"/>
    <w:multiLevelType w:val="hybridMultilevel"/>
    <w:tmpl w:val="4D005148"/>
    <w:lvl w:ilvl="0" w:tplc="2A7A11A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9C2583"/>
    <w:multiLevelType w:val="hybridMultilevel"/>
    <w:tmpl w:val="A0BA8642"/>
    <w:lvl w:ilvl="0" w:tplc="04090001">
      <w:start w:val="1"/>
      <w:numFmt w:val="bullet"/>
      <w:lvlText w:val=""/>
      <w:lvlJc w:val="left"/>
      <w:pPr>
        <w:ind w:left="9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7" w:hanging="360"/>
      </w:pPr>
      <w:rPr>
        <w:rFonts w:ascii="Wingdings" w:hAnsi="Wingdings" w:hint="default"/>
      </w:rPr>
    </w:lvl>
  </w:abstractNum>
  <w:abstractNum w:abstractNumId="5" w15:restartNumberingAfterBreak="0">
    <w:nsid w:val="08E7442A"/>
    <w:multiLevelType w:val="hybridMultilevel"/>
    <w:tmpl w:val="67B03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B62311"/>
    <w:multiLevelType w:val="hybridMultilevel"/>
    <w:tmpl w:val="AAF86628"/>
    <w:lvl w:ilvl="0" w:tplc="6D526CD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B864A3C"/>
    <w:multiLevelType w:val="hybridMultilevel"/>
    <w:tmpl w:val="4204DFA4"/>
    <w:lvl w:ilvl="0" w:tplc="C4A2310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BEC10F5"/>
    <w:multiLevelType w:val="multilevel"/>
    <w:tmpl w:val="A106DD90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asciiTheme="minorHAnsi" w:hAnsiTheme="minorHAnsi" w:hint="default"/>
        <w:b/>
        <w:i w:val="0"/>
        <w:color w:val="00AFAA"/>
        <w:sz w:val="28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AFAA"/>
        <w:sz w:val="24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AFAA"/>
        <w:sz w:val="22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AFAA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0F8A4218"/>
    <w:multiLevelType w:val="hybridMultilevel"/>
    <w:tmpl w:val="D4402D4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4F700B"/>
    <w:multiLevelType w:val="multilevel"/>
    <w:tmpl w:val="7108DF7C"/>
    <w:lvl w:ilvl="0">
      <w:start w:val="1"/>
      <w:numFmt w:val="decimal"/>
      <w:pStyle w:val="Annex"/>
      <w:lvlText w:val="ANNEX %1"/>
      <w:lvlJc w:val="left"/>
      <w:pPr>
        <w:ind w:left="1418" w:hanging="1418"/>
      </w:pPr>
      <w:rPr>
        <w:rFonts w:hint="default"/>
        <w:b/>
        <w:i/>
        <w:caps/>
        <w:color w:val="407EC9"/>
        <w:sz w:val="28"/>
        <w:u w:val="single" w:color="407EC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6102258"/>
    <w:multiLevelType w:val="multilevel"/>
    <w:tmpl w:val="CCB84FFC"/>
    <w:lvl w:ilvl="0">
      <w:start w:val="1"/>
      <w:numFmt w:val="decimal"/>
      <w:pStyle w:val="Tablecaption"/>
      <w:lvlText w:val="Table %1"/>
      <w:lvlJc w:val="left"/>
      <w:pPr>
        <w:ind w:left="3357" w:hanging="56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3" w15:restartNumberingAfterBreak="0">
    <w:nsid w:val="19A1740F"/>
    <w:multiLevelType w:val="multilevel"/>
    <w:tmpl w:val="4E10168A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407EC9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3729EC"/>
    <w:multiLevelType w:val="multilevel"/>
    <w:tmpl w:val="7DB0587C"/>
    <w:lvl w:ilvl="0">
      <w:start w:val="1"/>
      <w:numFmt w:val="decimal"/>
      <w:pStyle w:val="TableList11"/>
      <w:lvlText w:val="%1"/>
      <w:lvlJc w:val="left"/>
      <w:pPr>
        <w:tabs>
          <w:tab w:val="num" w:pos="0"/>
        </w:tabs>
        <w:ind w:left="425" w:hanging="425"/>
      </w:pPr>
      <w:rPr>
        <w:rFonts w:asciiTheme="minorHAnsi" w:hAnsiTheme="minorHAnsi" w:hint="default"/>
        <w:b w:val="0"/>
        <w:i w:val="0"/>
        <w:sz w:val="18"/>
        <w:szCs w:val="22"/>
      </w:rPr>
    </w:lvl>
    <w:lvl w:ilvl="1">
      <w:start w:val="1"/>
      <w:numFmt w:val="lowerLetter"/>
      <w:lvlText w:val="%2"/>
      <w:lvlJc w:val="left"/>
      <w:pPr>
        <w:ind w:left="851" w:hanging="426"/>
      </w:pPr>
      <w:rPr>
        <w:rFonts w:asciiTheme="minorHAnsi" w:hAnsiTheme="minorHAnsi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3564F28"/>
    <w:multiLevelType w:val="singleLevel"/>
    <w:tmpl w:val="041D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281C7827"/>
    <w:multiLevelType w:val="hybridMultilevel"/>
    <w:tmpl w:val="A8DA3220"/>
    <w:lvl w:ilvl="0" w:tplc="C53281D4">
      <w:start w:val="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62639A"/>
    <w:multiLevelType w:val="multilevel"/>
    <w:tmpl w:val="25C2FCA4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AFAA"/>
        <w:sz w:val="28"/>
        <w:szCs w:val="28"/>
        <w:u w:val="none"/>
        <w:vertAlign w:val="baseline"/>
      </w:rPr>
    </w:lvl>
    <w:lvl w:ilvl="1">
      <w:start w:val="1"/>
      <w:numFmt w:val="decimal"/>
      <w:pStyle w:val="AnnexAHead2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AFAA"/>
        <w:sz w:val="24"/>
        <w:u w:val="none"/>
        <w:vertAlign w:val="baseline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AFAA"/>
        <w:sz w:val="22"/>
        <w:vertAlign w:val="baseline"/>
      </w:rPr>
    </w:lvl>
    <w:lvl w:ilvl="3">
      <w:start w:val="1"/>
      <w:numFmt w:val="decimal"/>
      <w:pStyle w:val="AnnexAHead4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AFA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C2831C0"/>
    <w:multiLevelType w:val="singleLevel"/>
    <w:tmpl w:val="248EB2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  <w:b w:val="0"/>
      </w:rPr>
    </w:lvl>
  </w:abstractNum>
  <w:abstractNum w:abstractNumId="22" w15:restartNumberingAfterBreak="0">
    <w:nsid w:val="2F870CA1"/>
    <w:multiLevelType w:val="hybridMultilevel"/>
    <w:tmpl w:val="4BAA4282"/>
    <w:lvl w:ilvl="0" w:tplc="C53281D4">
      <w:start w:val="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1938F8"/>
    <w:multiLevelType w:val="hybridMultilevel"/>
    <w:tmpl w:val="9776024E"/>
    <w:lvl w:ilvl="0" w:tplc="04090001">
      <w:start w:val="1"/>
      <w:numFmt w:val="bullet"/>
      <w:lvlText w:val=""/>
      <w:lvlJc w:val="left"/>
      <w:pPr>
        <w:ind w:left="9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7" w:hanging="360"/>
      </w:pPr>
      <w:rPr>
        <w:rFonts w:ascii="Wingdings" w:hAnsi="Wingdings" w:hint="default"/>
      </w:rPr>
    </w:lvl>
  </w:abstractNum>
  <w:abstractNum w:abstractNumId="24" w15:restartNumberingAfterBreak="0">
    <w:nsid w:val="36F21B0C"/>
    <w:multiLevelType w:val="hybridMultilevel"/>
    <w:tmpl w:val="89F02406"/>
    <w:lvl w:ilvl="0" w:tplc="C53281D4">
      <w:start w:val="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EF4907"/>
    <w:multiLevelType w:val="hybridMultilevel"/>
    <w:tmpl w:val="9F4248EA"/>
    <w:lvl w:ilvl="0" w:tplc="0234C9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6B4F5D"/>
    <w:multiLevelType w:val="multilevel"/>
    <w:tmpl w:val="5FA21F10"/>
    <w:lvl w:ilvl="0">
      <w:start w:val="1"/>
      <w:numFmt w:val="decimal"/>
      <w:pStyle w:val="equation"/>
      <w:lvlText w:val="Equation %1"/>
      <w:lvlJc w:val="left"/>
      <w:pPr>
        <w:ind w:left="1276" w:hanging="1276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590560E"/>
    <w:multiLevelType w:val="multilevel"/>
    <w:tmpl w:val="5DD06C0E"/>
    <w:lvl w:ilvl="0">
      <w:start w:val="1"/>
      <w:numFmt w:val="decimal"/>
      <w:pStyle w:val="AnnexBHead4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AFAA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AFA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AFAA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AFA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75B2C76"/>
    <w:multiLevelType w:val="hybridMultilevel"/>
    <w:tmpl w:val="B204CF92"/>
    <w:lvl w:ilvl="0" w:tplc="87DEC9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2905EA"/>
    <w:multiLevelType w:val="hybridMultilevel"/>
    <w:tmpl w:val="A56A6348"/>
    <w:lvl w:ilvl="0" w:tplc="4D60AB0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8D554E7"/>
    <w:multiLevelType w:val="hybridMultilevel"/>
    <w:tmpl w:val="CDF6E040"/>
    <w:lvl w:ilvl="0" w:tplc="FFCE50BC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926889"/>
    <w:multiLevelType w:val="singleLevel"/>
    <w:tmpl w:val="50EE1F5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2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38200D"/>
    <w:multiLevelType w:val="hybridMultilevel"/>
    <w:tmpl w:val="92C039BC"/>
    <w:lvl w:ilvl="0" w:tplc="D4B47940">
      <w:start w:val="1"/>
      <w:numFmt w:val="decimal"/>
      <w:lvlText w:val="%1."/>
      <w:lvlJc w:val="left"/>
      <w:pPr>
        <w:ind w:left="283" w:hanging="283"/>
      </w:pPr>
      <w:rPr>
        <w:rFonts w:cs="Times New Roman" w:hint="default"/>
      </w:r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35" w15:restartNumberingAfterBreak="0">
    <w:nsid w:val="58B4383E"/>
    <w:multiLevelType w:val="hybridMultilevel"/>
    <w:tmpl w:val="CD9A1368"/>
    <w:lvl w:ilvl="0" w:tplc="8C786B1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92F176A"/>
    <w:multiLevelType w:val="multilevel"/>
    <w:tmpl w:val="B4C45BC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7" w15:restartNumberingAfterBreak="0">
    <w:nsid w:val="63BA2300"/>
    <w:multiLevelType w:val="hybridMultilevel"/>
    <w:tmpl w:val="FC2E2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2E0365"/>
    <w:multiLevelType w:val="hybridMultilevel"/>
    <w:tmpl w:val="3C82AC7E"/>
    <w:lvl w:ilvl="0" w:tplc="BB424310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</w:rPr>
    </w:lvl>
    <w:lvl w:ilvl="1" w:tplc="47F4AD8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F26BA8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B7E20C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EBC253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2AE1E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77076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D262A3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AD210C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57D3FBC"/>
    <w:multiLevelType w:val="hybridMultilevel"/>
    <w:tmpl w:val="8668D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AB4D84"/>
    <w:multiLevelType w:val="multilevel"/>
    <w:tmpl w:val="D7CE809E"/>
    <w:lvl w:ilvl="0">
      <w:start w:val="1"/>
      <w:numFmt w:val="decimal"/>
      <w:pStyle w:val="Heading1"/>
      <w:lvlText w:val="%1."/>
      <w:lvlJc w:val="left"/>
      <w:pPr>
        <w:ind w:left="425" w:hanging="425"/>
      </w:pPr>
      <w:rPr>
        <w:rFonts w:asciiTheme="minorHAnsi" w:hAnsiTheme="minorHAnsi" w:hint="default"/>
        <w:b/>
        <w:i w:val="0"/>
        <w:color w:val="00AFAA"/>
        <w:sz w:val="28"/>
      </w:rPr>
    </w:lvl>
    <w:lvl w:ilvl="1">
      <w:start w:val="1"/>
      <w:numFmt w:val="decimal"/>
      <w:pStyle w:val="Heading2"/>
      <w:lvlText w:val="%1.%2."/>
      <w:lvlJc w:val="left"/>
      <w:pPr>
        <w:ind w:left="709" w:hanging="709"/>
      </w:pPr>
      <w:rPr>
        <w:rFonts w:asciiTheme="minorHAnsi" w:hAnsiTheme="minorHAnsi" w:hint="default"/>
        <w:b/>
        <w:i w:val="0"/>
        <w:color w:val="00AFAA"/>
        <w:sz w:val="24"/>
      </w:rPr>
    </w:lvl>
    <w:lvl w:ilvl="2">
      <w:start w:val="1"/>
      <w:numFmt w:val="decimal"/>
      <w:pStyle w:val="Heading3"/>
      <w:lvlText w:val="%1.%2.%3."/>
      <w:lvlJc w:val="left"/>
      <w:pPr>
        <w:ind w:left="851" w:hanging="851"/>
      </w:pPr>
      <w:rPr>
        <w:rFonts w:asciiTheme="minorHAnsi" w:hAnsiTheme="minorHAnsi" w:hint="default"/>
        <w:b/>
        <w:i w:val="0"/>
        <w:color w:val="00AFAA"/>
        <w:sz w:val="22"/>
      </w:rPr>
    </w:lvl>
    <w:lvl w:ilvl="3">
      <w:start w:val="1"/>
      <w:numFmt w:val="decimal"/>
      <w:pStyle w:val="Heading4"/>
      <w:lvlText w:val="%1.%2.%3.%4."/>
      <w:lvlJc w:val="left"/>
      <w:pPr>
        <w:ind w:left="987" w:hanging="987"/>
      </w:pPr>
      <w:rPr>
        <w:rFonts w:asciiTheme="minorHAnsi" w:hAnsiTheme="minorHAnsi" w:hint="default"/>
        <w:b/>
        <w:i w:val="0"/>
        <w:color w:val="00AFAA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6BEF6F67"/>
    <w:multiLevelType w:val="hybridMultilevel"/>
    <w:tmpl w:val="AF4C7A84"/>
    <w:lvl w:ilvl="0" w:tplc="C53E58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3D3EF2"/>
    <w:multiLevelType w:val="hybridMultilevel"/>
    <w:tmpl w:val="02887E14"/>
    <w:lvl w:ilvl="0" w:tplc="385EEC6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2A1570F"/>
    <w:multiLevelType w:val="multilevel"/>
    <w:tmpl w:val="DF985EEE"/>
    <w:lvl w:ilvl="0">
      <w:start w:val="1"/>
      <w:numFmt w:val="decimal"/>
      <w:pStyle w:val="Module"/>
      <w:lvlText w:val="MODULE %1"/>
      <w:lvlJc w:val="left"/>
      <w:pPr>
        <w:ind w:left="1843" w:hanging="1843"/>
      </w:pPr>
      <w:rPr>
        <w:rFonts w:asciiTheme="minorHAnsi" w:hAnsiTheme="minorHAnsi" w:hint="default"/>
        <w:b/>
        <w:i w:val="0"/>
        <w:color w:val="009FDF"/>
        <w:sz w:val="32"/>
        <w:u w:val="single" w:color="009FDF"/>
      </w:rPr>
    </w:lvl>
    <w:lvl w:ilvl="1">
      <w:start w:val="1"/>
      <w:numFmt w:val="decimal"/>
      <w:pStyle w:val="ModuleHeading1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pStyle w:val="ModuleHeading2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75D670C4"/>
    <w:multiLevelType w:val="singleLevel"/>
    <w:tmpl w:val="A464433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6" w15:restartNumberingAfterBreak="0">
    <w:nsid w:val="77B65365"/>
    <w:multiLevelType w:val="multilevel"/>
    <w:tmpl w:val="B48ABCF6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 w15:restartNumberingAfterBreak="0">
    <w:nsid w:val="77E425FF"/>
    <w:multiLevelType w:val="multilevel"/>
    <w:tmpl w:val="4920E398"/>
    <w:lvl w:ilvl="0">
      <w:start w:val="1"/>
      <w:numFmt w:val="upperLetter"/>
      <w:pStyle w:val="Part"/>
      <w:lvlText w:val="PART 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9FDF"/>
        <w:spacing w:val="0"/>
        <w:kern w:val="0"/>
        <w:position w:val="0"/>
        <w:sz w:val="32"/>
        <w:u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788B4980"/>
    <w:multiLevelType w:val="singleLevel"/>
    <w:tmpl w:val="50EE1F5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49" w15:restartNumberingAfterBreak="0">
    <w:nsid w:val="7A2D6798"/>
    <w:multiLevelType w:val="hybridMultilevel"/>
    <w:tmpl w:val="1C2AD27C"/>
    <w:lvl w:ilvl="0" w:tplc="F1BC60D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7BB11B89"/>
    <w:multiLevelType w:val="hybridMultilevel"/>
    <w:tmpl w:val="C52E167E"/>
    <w:lvl w:ilvl="0" w:tplc="CE1458D6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00AFAA"/>
      </w:rPr>
    </w:lvl>
    <w:lvl w:ilvl="1" w:tplc="18090003">
      <w:start w:val="1"/>
      <w:numFmt w:val="bullet"/>
      <w:pStyle w:val="Bullet3"/>
      <w:lvlText w:val="o"/>
      <w:lvlJc w:val="left"/>
      <w:pPr>
        <w:ind w:left="1440" w:hanging="360"/>
      </w:pPr>
      <w:rPr>
        <w:rFonts w:ascii="Courier New" w:hAnsi="Courier New" w:cs="Courier New" w:hint="default"/>
        <w:color w:val="00AFAA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D8657A3"/>
    <w:multiLevelType w:val="hybridMultilevel"/>
    <w:tmpl w:val="08AAC224"/>
    <w:lvl w:ilvl="0" w:tplc="7376E7D2">
      <w:start w:val="1"/>
      <w:numFmt w:val="decimal"/>
      <w:lvlText w:val="%1."/>
      <w:lvlJc w:val="left"/>
      <w:pPr>
        <w:ind w:left="283" w:hanging="283"/>
      </w:pPr>
      <w:rPr>
        <w:rFonts w:cs="Times New Roman"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11"/>
  </w:num>
  <w:num w:numId="3">
    <w:abstractNumId w:val="13"/>
  </w:num>
  <w:num w:numId="4">
    <w:abstractNumId w:val="8"/>
  </w:num>
  <w:num w:numId="5">
    <w:abstractNumId w:val="18"/>
  </w:num>
  <w:num w:numId="6">
    <w:abstractNumId w:val="30"/>
  </w:num>
  <w:num w:numId="7">
    <w:abstractNumId w:val="50"/>
  </w:num>
  <w:num w:numId="8">
    <w:abstractNumId w:val="26"/>
  </w:num>
  <w:num w:numId="9">
    <w:abstractNumId w:val="16"/>
  </w:num>
  <w:num w:numId="10">
    <w:abstractNumId w:val="10"/>
  </w:num>
  <w:num w:numId="11">
    <w:abstractNumId w:val="0"/>
  </w:num>
  <w:num w:numId="12">
    <w:abstractNumId w:val="12"/>
  </w:num>
  <w:num w:numId="13">
    <w:abstractNumId w:val="20"/>
  </w:num>
  <w:num w:numId="14">
    <w:abstractNumId w:val="27"/>
  </w:num>
  <w:num w:numId="15">
    <w:abstractNumId w:val="40"/>
  </w:num>
  <w:num w:numId="16">
    <w:abstractNumId w:val="47"/>
  </w:num>
  <w:num w:numId="17">
    <w:abstractNumId w:val="1"/>
  </w:num>
  <w:num w:numId="18">
    <w:abstractNumId w:val="44"/>
  </w:num>
  <w:num w:numId="19">
    <w:abstractNumId w:val="15"/>
  </w:num>
  <w:num w:numId="20">
    <w:abstractNumId w:val="46"/>
  </w:num>
  <w:num w:numId="21">
    <w:abstractNumId w:val="14"/>
  </w:num>
  <w:num w:numId="22">
    <w:abstractNumId w:val="41"/>
  </w:num>
  <w:num w:numId="23">
    <w:abstractNumId w:val="32"/>
  </w:num>
  <w:num w:numId="24">
    <w:abstractNumId w:val="38"/>
  </w:num>
  <w:num w:numId="25">
    <w:abstractNumId w:val="35"/>
  </w:num>
  <w:num w:numId="26">
    <w:abstractNumId w:val="36"/>
  </w:num>
  <w:num w:numId="27">
    <w:abstractNumId w:val="45"/>
  </w:num>
  <w:num w:numId="28">
    <w:abstractNumId w:val="21"/>
  </w:num>
  <w:num w:numId="29">
    <w:abstractNumId w:val="2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  <w:b w:val="0"/>
        </w:rPr>
      </w:lvl>
    </w:lvlOverride>
  </w:num>
  <w:num w:numId="30">
    <w:abstractNumId w:val="48"/>
  </w:num>
  <w:num w:numId="31">
    <w:abstractNumId w:val="51"/>
  </w:num>
  <w:num w:numId="32">
    <w:abstractNumId w:val="49"/>
  </w:num>
  <w:num w:numId="33">
    <w:abstractNumId w:val="6"/>
  </w:num>
  <w:num w:numId="34">
    <w:abstractNumId w:val="3"/>
  </w:num>
  <w:num w:numId="35">
    <w:abstractNumId w:val="7"/>
  </w:num>
  <w:num w:numId="36">
    <w:abstractNumId w:val="29"/>
  </w:num>
  <w:num w:numId="37">
    <w:abstractNumId w:val="43"/>
  </w:num>
  <w:num w:numId="38">
    <w:abstractNumId w:val="33"/>
  </w:num>
  <w:num w:numId="39">
    <w:abstractNumId w:val="31"/>
  </w:num>
  <w:num w:numId="40">
    <w:abstractNumId w:val="2"/>
  </w:num>
  <w:num w:numId="41">
    <w:abstractNumId w:val="17"/>
  </w:num>
  <w:num w:numId="42">
    <w:abstractNumId w:val="28"/>
  </w:num>
  <w:num w:numId="43">
    <w:abstractNumId w:val="25"/>
  </w:num>
  <w:num w:numId="44">
    <w:abstractNumId w:val="19"/>
  </w:num>
  <w:num w:numId="45">
    <w:abstractNumId w:val="22"/>
  </w:num>
  <w:num w:numId="46">
    <w:abstractNumId w:val="24"/>
  </w:num>
  <w:num w:numId="47">
    <w:abstractNumId w:val="9"/>
  </w:num>
  <w:num w:numId="48">
    <w:abstractNumId w:val="4"/>
  </w:num>
  <w:num w:numId="49">
    <w:abstractNumId w:val="23"/>
  </w:num>
  <w:num w:numId="50">
    <w:abstractNumId w:val="42"/>
  </w:num>
  <w:num w:numId="51">
    <w:abstractNumId w:val="39"/>
  </w:num>
  <w:num w:numId="52">
    <w:abstractNumId w:val="44"/>
    <w:lvlOverride w:ilvl="0">
      <w:startOverride w:val="1"/>
    </w:lvlOverride>
    <w:lvlOverride w:ilvl="1">
      <w:startOverride w:val="1"/>
    </w:lvlOverride>
  </w:num>
  <w:num w:numId="53">
    <w:abstractNumId w:val="5"/>
  </w:num>
  <w:num w:numId="54">
    <w:abstractNumId w:val="37"/>
  </w:num>
  <w:num w:numId="55">
    <w:abstractNumId w:val="44"/>
  </w:num>
  <w:numIdMacAtCleanup w:val="5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illian Carson-Jackson">
    <w15:presenceInfo w15:providerId="Windows Live" w15:userId="0525cd53ce3699d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en-AU" w:vendorID="64" w:dllVersion="0" w:nlCheck="1" w:checkStyle="0"/>
  <w:activeWritingStyle w:appName="MSWord" w:lang="en-GB" w:vendorID="2" w:dllVersion="6" w:checkStyle="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Formatting/>
  <w:defaultTabStop w:val="709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BEC"/>
    <w:rsid w:val="000015BB"/>
    <w:rsid w:val="000017EB"/>
    <w:rsid w:val="000019C0"/>
    <w:rsid w:val="0000238A"/>
    <w:rsid w:val="00004850"/>
    <w:rsid w:val="00006676"/>
    <w:rsid w:val="000066F0"/>
    <w:rsid w:val="00007B4B"/>
    <w:rsid w:val="00010962"/>
    <w:rsid w:val="00011E6F"/>
    <w:rsid w:val="0001522B"/>
    <w:rsid w:val="00015CFD"/>
    <w:rsid w:val="000174F9"/>
    <w:rsid w:val="0002067D"/>
    <w:rsid w:val="0002161E"/>
    <w:rsid w:val="00022299"/>
    <w:rsid w:val="0002265A"/>
    <w:rsid w:val="00024972"/>
    <w:rsid w:val="000249C2"/>
    <w:rsid w:val="000258F6"/>
    <w:rsid w:val="00026484"/>
    <w:rsid w:val="0002723C"/>
    <w:rsid w:val="000313E3"/>
    <w:rsid w:val="0003173B"/>
    <w:rsid w:val="0003179C"/>
    <w:rsid w:val="00032684"/>
    <w:rsid w:val="00033E27"/>
    <w:rsid w:val="000340BC"/>
    <w:rsid w:val="0003560F"/>
    <w:rsid w:val="000365C1"/>
    <w:rsid w:val="00037161"/>
    <w:rsid w:val="000379A7"/>
    <w:rsid w:val="00037E2B"/>
    <w:rsid w:val="00040A3E"/>
    <w:rsid w:val="00040A9B"/>
    <w:rsid w:val="00040EB8"/>
    <w:rsid w:val="00045BB8"/>
    <w:rsid w:val="00045D42"/>
    <w:rsid w:val="00046C0F"/>
    <w:rsid w:val="0005255B"/>
    <w:rsid w:val="00052968"/>
    <w:rsid w:val="00052CCC"/>
    <w:rsid w:val="0005307B"/>
    <w:rsid w:val="000537D0"/>
    <w:rsid w:val="0005531C"/>
    <w:rsid w:val="00055E48"/>
    <w:rsid w:val="00055E6B"/>
    <w:rsid w:val="000567BD"/>
    <w:rsid w:val="00057B6D"/>
    <w:rsid w:val="00061A7B"/>
    <w:rsid w:val="00062332"/>
    <w:rsid w:val="00062BAC"/>
    <w:rsid w:val="000632A5"/>
    <w:rsid w:val="00063443"/>
    <w:rsid w:val="00067166"/>
    <w:rsid w:val="00070058"/>
    <w:rsid w:val="00073FD6"/>
    <w:rsid w:val="00074C34"/>
    <w:rsid w:val="000755DA"/>
    <w:rsid w:val="00075FB8"/>
    <w:rsid w:val="000774DC"/>
    <w:rsid w:val="00080927"/>
    <w:rsid w:val="00080C06"/>
    <w:rsid w:val="00084050"/>
    <w:rsid w:val="0008442E"/>
    <w:rsid w:val="0008488D"/>
    <w:rsid w:val="00084C02"/>
    <w:rsid w:val="00085D96"/>
    <w:rsid w:val="0008654C"/>
    <w:rsid w:val="00087B3C"/>
    <w:rsid w:val="000904ED"/>
    <w:rsid w:val="00091845"/>
    <w:rsid w:val="000918B8"/>
    <w:rsid w:val="00093294"/>
    <w:rsid w:val="000941C7"/>
    <w:rsid w:val="000944BE"/>
    <w:rsid w:val="00094CED"/>
    <w:rsid w:val="000950CC"/>
    <w:rsid w:val="000958E4"/>
    <w:rsid w:val="00097477"/>
    <w:rsid w:val="000A1FCF"/>
    <w:rsid w:val="000A27A8"/>
    <w:rsid w:val="000A287F"/>
    <w:rsid w:val="000A3054"/>
    <w:rsid w:val="000A5291"/>
    <w:rsid w:val="000A6997"/>
    <w:rsid w:val="000A6C8C"/>
    <w:rsid w:val="000B07D8"/>
    <w:rsid w:val="000B0DB2"/>
    <w:rsid w:val="000B1A77"/>
    <w:rsid w:val="000B3390"/>
    <w:rsid w:val="000B4964"/>
    <w:rsid w:val="000B5B63"/>
    <w:rsid w:val="000C03F3"/>
    <w:rsid w:val="000C20BE"/>
    <w:rsid w:val="000C3748"/>
    <w:rsid w:val="000C679A"/>
    <w:rsid w:val="000C6A66"/>
    <w:rsid w:val="000C711B"/>
    <w:rsid w:val="000C7F9A"/>
    <w:rsid w:val="000D0D96"/>
    <w:rsid w:val="000D16D5"/>
    <w:rsid w:val="000D4009"/>
    <w:rsid w:val="000D4C0A"/>
    <w:rsid w:val="000D6693"/>
    <w:rsid w:val="000D670F"/>
    <w:rsid w:val="000D6F72"/>
    <w:rsid w:val="000D727C"/>
    <w:rsid w:val="000D7880"/>
    <w:rsid w:val="000D7C1A"/>
    <w:rsid w:val="000E10E5"/>
    <w:rsid w:val="000E3954"/>
    <w:rsid w:val="000E3E52"/>
    <w:rsid w:val="000E6105"/>
    <w:rsid w:val="000F0462"/>
    <w:rsid w:val="000F0F9F"/>
    <w:rsid w:val="000F1171"/>
    <w:rsid w:val="000F156F"/>
    <w:rsid w:val="000F3A2B"/>
    <w:rsid w:val="000F3BDA"/>
    <w:rsid w:val="000F3F43"/>
    <w:rsid w:val="000F52E8"/>
    <w:rsid w:val="000F69BE"/>
    <w:rsid w:val="000F6AB8"/>
    <w:rsid w:val="00100EE4"/>
    <w:rsid w:val="0010138E"/>
    <w:rsid w:val="00102E80"/>
    <w:rsid w:val="001050AA"/>
    <w:rsid w:val="0010680A"/>
    <w:rsid w:val="00106E5C"/>
    <w:rsid w:val="0010758E"/>
    <w:rsid w:val="0011008B"/>
    <w:rsid w:val="00110CAF"/>
    <w:rsid w:val="00113204"/>
    <w:rsid w:val="00113C9B"/>
    <w:rsid w:val="00113D5B"/>
    <w:rsid w:val="00113EFD"/>
    <w:rsid w:val="00113F8F"/>
    <w:rsid w:val="001205DE"/>
    <w:rsid w:val="00122F31"/>
    <w:rsid w:val="00125003"/>
    <w:rsid w:val="0013193A"/>
    <w:rsid w:val="00132115"/>
    <w:rsid w:val="00132C31"/>
    <w:rsid w:val="001343AE"/>
    <w:rsid w:val="00134945"/>
    <w:rsid w:val="001349DB"/>
    <w:rsid w:val="00135539"/>
    <w:rsid w:val="00135722"/>
    <w:rsid w:val="00135D68"/>
    <w:rsid w:val="00136E58"/>
    <w:rsid w:val="00143907"/>
    <w:rsid w:val="00143F38"/>
    <w:rsid w:val="001446AB"/>
    <w:rsid w:val="0014608C"/>
    <w:rsid w:val="00147207"/>
    <w:rsid w:val="00150134"/>
    <w:rsid w:val="00152969"/>
    <w:rsid w:val="0015419C"/>
    <w:rsid w:val="0015575B"/>
    <w:rsid w:val="00156525"/>
    <w:rsid w:val="00157255"/>
    <w:rsid w:val="00160258"/>
    <w:rsid w:val="0016043E"/>
    <w:rsid w:val="001604A3"/>
    <w:rsid w:val="00160E31"/>
    <w:rsid w:val="00161325"/>
    <w:rsid w:val="001630D8"/>
    <w:rsid w:val="001665A3"/>
    <w:rsid w:val="00167582"/>
    <w:rsid w:val="0017295E"/>
    <w:rsid w:val="0017298B"/>
    <w:rsid w:val="001734F5"/>
    <w:rsid w:val="00173554"/>
    <w:rsid w:val="00175790"/>
    <w:rsid w:val="00175C94"/>
    <w:rsid w:val="00176953"/>
    <w:rsid w:val="00176FA9"/>
    <w:rsid w:val="00180C11"/>
    <w:rsid w:val="00182500"/>
    <w:rsid w:val="001836BE"/>
    <w:rsid w:val="00185B38"/>
    <w:rsid w:val="001862D3"/>
    <w:rsid w:val="00186DD1"/>
    <w:rsid w:val="001875B1"/>
    <w:rsid w:val="00190A4B"/>
    <w:rsid w:val="00190AAD"/>
    <w:rsid w:val="00192610"/>
    <w:rsid w:val="00195AD9"/>
    <w:rsid w:val="00196B07"/>
    <w:rsid w:val="00196EEF"/>
    <w:rsid w:val="001A01F8"/>
    <w:rsid w:val="001A1BAB"/>
    <w:rsid w:val="001A27EE"/>
    <w:rsid w:val="001A30CC"/>
    <w:rsid w:val="001A38EA"/>
    <w:rsid w:val="001A477D"/>
    <w:rsid w:val="001A7E27"/>
    <w:rsid w:val="001B1207"/>
    <w:rsid w:val="001B4330"/>
    <w:rsid w:val="001B5ACE"/>
    <w:rsid w:val="001B7B75"/>
    <w:rsid w:val="001C2895"/>
    <w:rsid w:val="001C2C86"/>
    <w:rsid w:val="001C2D4C"/>
    <w:rsid w:val="001C31CD"/>
    <w:rsid w:val="001C3268"/>
    <w:rsid w:val="001C524D"/>
    <w:rsid w:val="001C6B00"/>
    <w:rsid w:val="001C7DDD"/>
    <w:rsid w:val="001D0074"/>
    <w:rsid w:val="001D218F"/>
    <w:rsid w:val="001D387B"/>
    <w:rsid w:val="001D3F54"/>
    <w:rsid w:val="001D4A3E"/>
    <w:rsid w:val="001D649B"/>
    <w:rsid w:val="001D785F"/>
    <w:rsid w:val="001E0BA6"/>
    <w:rsid w:val="001E0F67"/>
    <w:rsid w:val="001E1BE5"/>
    <w:rsid w:val="001E2D4C"/>
    <w:rsid w:val="001E2D96"/>
    <w:rsid w:val="001E416D"/>
    <w:rsid w:val="001E42D2"/>
    <w:rsid w:val="001E43EC"/>
    <w:rsid w:val="001E5F94"/>
    <w:rsid w:val="001E7B30"/>
    <w:rsid w:val="001F049E"/>
    <w:rsid w:val="001F3C4A"/>
    <w:rsid w:val="001F4379"/>
    <w:rsid w:val="001F6BEB"/>
    <w:rsid w:val="001F7970"/>
    <w:rsid w:val="001F7BEB"/>
    <w:rsid w:val="00201337"/>
    <w:rsid w:val="00201F7A"/>
    <w:rsid w:val="002022EA"/>
    <w:rsid w:val="00202D80"/>
    <w:rsid w:val="00203FE9"/>
    <w:rsid w:val="002051A5"/>
    <w:rsid w:val="00205942"/>
    <w:rsid w:val="00205B17"/>
    <w:rsid w:val="00205D9B"/>
    <w:rsid w:val="00205F24"/>
    <w:rsid w:val="0020607D"/>
    <w:rsid w:val="0020656A"/>
    <w:rsid w:val="00206974"/>
    <w:rsid w:val="002074A2"/>
    <w:rsid w:val="00210661"/>
    <w:rsid w:val="00210C21"/>
    <w:rsid w:val="00211D16"/>
    <w:rsid w:val="0021274A"/>
    <w:rsid w:val="002127A2"/>
    <w:rsid w:val="00213407"/>
    <w:rsid w:val="0021410D"/>
    <w:rsid w:val="002204DA"/>
    <w:rsid w:val="0022171D"/>
    <w:rsid w:val="002223CA"/>
    <w:rsid w:val="0022371A"/>
    <w:rsid w:val="0022526D"/>
    <w:rsid w:val="00226C5A"/>
    <w:rsid w:val="00230CBF"/>
    <w:rsid w:val="00232A98"/>
    <w:rsid w:val="00232D56"/>
    <w:rsid w:val="002332A2"/>
    <w:rsid w:val="002336E5"/>
    <w:rsid w:val="00233D13"/>
    <w:rsid w:val="0023513E"/>
    <w:rsid w:val="002376A6"/>
    <w:rsid w:val="0024549A"/>
    <w:rsid w:val="002469DA"/>
    <w:rsid w:val="00246AA4"/>
    <w:rsid w:val="00247241"/>
    <w:rsid w:val="0025141E"/>
    <w:rsid w:val="00251980"/>
    <w:rsid w:val="00251FAD"/>
    <w:rsid w:val="002520AD"/>
    <w:rsid w:val="00253E9C"/>
    <w:rsid w:val="00254321"/>
    <w:rsid w:val="002557A5"/>
    <w:rsid w:val="002563FC"/>
    <w:rsid w:val="0025648A"/>
    <w:rsid w:val="00257DF8"/>
    <w:rsid w:val="00257E4A"/>
    <w:rsid w:val="0026107C"/>
    <w:rsid w:val="00261B09"/>
    <w:rsid w:val="0026241F"/>
    <w:rsid w:val="0026268A"/>
    <w:rsid w:val="00265986"/>
    <w:rsid w:val="00267DD7"/>
    <w:rsid w:val="0027175D"/>
    <w:rsid w:val="0027207F"/>
    <w:rsid w:val="0027220A"/>
    <w:rsid w:val="00272E98"/>
    <w:rsid w:val="00273154"/>
    <w:rsid w:val="00274ADD"/>
    <w:rsid w:val="00274E41"/>
    <w:rsid w:val="00276425"/>
    <w:rsid w:val="00280C7A"/>
    <w:rsid w:val="00280DE0"/>
    <w:rsid w:val="002811DF"/>
    <w:rsid w:val="00282422"/>
    <w:rsid w:val="0028267C"/>
    <w:rsid w:val="002831B2"/>
    <w:rsid w:val="00283723"/>
    <w:rsid w:val="002868C1"/>
    <w:rsid w:val="00290D38"/>
    <w:rsid w:val="00291D66"/>
    <w:rsid w:val="00292085"/>
    <w:rsid w:val="00292C19"/>
    <w:rsid w:val="00293986"/>
    <w:rsid w:val="00296681"/>
    <w:rsid w:val="002974BA"/>
    <w:rsid w:val="002A0616"/>
    <w:rsid w:val="002A0668"/>
    <w:rsid w:val="002A12B3"/>
    <w:rsid w:val="002A1831"/>
    <w:rsid w:val="002A29D4"/>
    <w:rsid w:val="002A5EE4"/>
    <w:rsid w:val="002A6974"/>
    <w:rsid w:val="002B0D4B"/>
    <w:rsid w:val="002B2CFF"/>
    <w:rsid w:val="002B36ED"/>
    <w:rsid w:val="002B4DD4"/>
    <w:rsid w:val="002B5364"/>
    <w:rsid w:val="002B598C"/>
    <w:rsid w:val="002C050F"/>
    <w:rsid w:val="002C2429"/>
    <w:rsid w:val="002C2D72"/>
    <w:rsid w:val="002C5134"/>
    <w:rsid w:val="002C582B"/>
    <w:rsid w:val="002C7B21"/>
    <w:rsid w:val="002D0729"/>
    <w:rsid w:val="002D1481"/>
    <w:rsid w:val="002D2279"/>
    <w:rsid w:val="002D52D4"/>
    <w:rsid w:val="002D5AEC"/>
    <w:rsid w:val="002D6B5E"/>
    <w:rsid w:val="002D72A4"/>
    <w:rsid w:val="002D7E86"/>
    <w:rsid w:val="002E1B88"/>
    <w:rsid w:val="002E22F4"/>
    <w:rsid w:val="002E2AED"/>
    <w:rsid w:val="002E4993"/>
    <w:rsid w:val="002E5BAC"/>
    <w:rsid w:val="002E5D65"/>
    <w:rsid w:val="002E7635"/>
    <w:rsid w:val="002F0678"/>
    <w:rsid w:val="002F1850"/>
    <w:rsid w:val="002F2138"/>
    <w:rsid w:val="002F265A"/>
    <w:rsid w:val="002F3536"/>
    <w:rsid w:val="002F5C70"/>
    <w:rsid w:val="002F648C"/>
    <w:rsid w:val="002F7591"/>
    <w:rsid w:val="00300441"/>
    <w:rsid w:val="003014A8"/>
    <w:rsid w:val="00301E35"/>
    <w:rsid w:val="003028AF"/>
    <w:rsid w:val="00304209"/>
    <w:rsid w:val="00305EFE"/>
    <w:rsid w:val="003067C4"/>
    <w:rsid w:val="00306A8C"/>
    <w:rsid w:val="0031149C"/>
    <w:rsid w:val="00312192"/>
    <w:rsid w:val="00313BFA"/>
    <w:rsid w:val="00313C76"/>
    <w:rsid w:val="00313D85"/>
    <w:rsid w:val="00313FCF"/>
    <w:rsid w:val="0031400E"/>
    <w:rsid w:val="00315CE3"/>
    <w:rsid w:val="00315D6B"/>
    <w:rsid w:val="0031682C"/>
    <w:rsid w:val="00320639"/>
    <w:rsid w:val="00321D25"/>
    <w:rsid w:val="00323764"/>
    <w:rsid w:val="00324BEC"/>
    <w:rsid w:val="003251B2"/>
    <w:rsid w:val="003251FE"/>
    <w:rsid w:val="003264CF"/>
    <w:rsid w:val="00326FE6"/>
    <w:rsid w:val="003274DB"/>
    <w:rsid w:val="003276F6"/>
    <w:rsid w:val="00327FBF"/>
    <w:rsid w:val="00330A8A"/>
    <w:rsid w:val="00331E1C"/>
    <w:rsid w:val="00332C61"/>
    <w:rsid w:val="003340CB"/>
    <w:rsid w:val="003416DE"/>
    <w:rsid w:val="00342BDE"/>
    <w:rsid w:val="0034384F"/>
    <w:rsid w:val="003454D9"/>
    <w:rsid w:val="003461D0"/>
    <w:rsid w:val="003467DB"/>
    <w:rsid w:val="00351653"/>
    <w:rsid w:val="003519BF"/>
    <w:rsid w:val="00351AC5"/>
    <w:rsid w:val="003528EB"/>
    <w:rsid w:val="003530E3"/>
    <w:rsid w:val="00357E93"/>
    <w:rsid w:val="00361B15"/>
    <w:rsid w:val="0036382D"/>
    <w:rsid w:val="0036478B"/>
    <w:rsid w:val="00364856"/>
    <w:rsid w:val="00364950"/>
    <w:rsid w:val="003663C1"/>
    <w:rsid w:val="00367C91"/>
    <w:rsid w:val="00370C43"/>
    <w:rsid w:val="00372164"/>
    <w:rsid w:val="00373A5B"/>
    <w:rsid w:val="00374327"/>
    <w:rsid w:val="0037583F"/>
    <w:rsid w:val="00375F6E"/>
    <w:rsid w:val="003776DA"/>
    <w:rsid w:val="00380350"/>
    <w:rsid w:val="00380B4E"/>
    <w:rsid w:val="003816E4"/>
    <w:rsid w:val="00381E96"/>
    <w:rsid w:val="00383152"/>
    <w:rsid w:val="00383EE9"/>
    <w:rsid w:val="003840BF"/>
    <w:rsid w:val="0038528A"/>
    <w:rsid w:val="003857AE"/>
    <w:rsid w:val="00385F39"/>
    <w:rsid w:val="0038629E"/>
    <w:rsid w:val="003863DA"/>
    <w:rsid w:val="00386971"/>
    <w:rsid w:val="00386979"/>
    <w:rsid w:val="00387E09"/>
    <w:rsid w:val="00392BB9"/>
    <w:rsid w:val="003943E2"/>
    <w:rsid w:val="00394BF1"/>
    <w:rsid w:val="00396090"/>
    <w:rsid w:val="003A052C"/>
    <w:rsid w:val="003A0ACD"/>
    <w:rsid w:val="003A0FBF"/>
    <w:rsid w:val="003A20F2"/>
    <w:rsid w:val="003A368B"/>
    <w:rsid w:val="003A3B47"/>
    <w:rsid w:val="003A51B9"/>
    <w:rsid w:val="003A5D30"/>
    <w:rsid w:val="003A7759"/>
    <w:rsid w:val="003B03EA"/>
    <w:rsid w:val="003B07D0"/>
    <w:rsid w:val="003B18D5"/>
    <w:rsid w:val="003B2AD9"/>
    <w:rsid w:val="003B5B51"/>
    <w:rsid w:val="003B629F"/>
    <w:rsid w:val="003C011E"/>
    <w:rsid w:val="003C47B5"/>
    <w:rsid w:val="003C7767"/>
    <w:rsid w:val="003C7C34"/>
    <w:rsid w:val="003D0670"/>
    <w:rsid w:val="003D0F37"/>
    <w:rsid w:val="003D3306"/>
    <w:rsid w:val="003D4415"/>
    <w:rsid w:val="003D50F9"/>
    <w:rsid w:val="003D5150"/>
    <w:rsid w:val="003D5AC0"/>
    <w:rsid w:val="003D5EF8"/>
    <w:rsid w:val="003D7DDE"/>
    <w:rsid w:val="003E02B0"/>
    <w:rsid w:val="003E199D"/>
    <w:rsid w:val="003E3151"/>
    <w:rsid w:val="003E3A65"/>
    <w:rsid w:val="003E4198"/>
    <w:rsid w:val="003E4EA6"/>
    <w:rsid w:val="003E7226"/>
    <w:rsid w:val="003F033F"/>
    <w:rsid w:val="003F10F7"/>
    <w:rsid w:val="003F191B"/>
    <w:rsid w:val="003F1C3A"/>
    <w:rsid w:val="003F1ECC"/>
    <w:rsid w:val="003F39C5"/>
    <w:rsid w:val="003F3A6D"/>
    <w:rsid w:val="003F3E42"/>
    <w:rsid w:val="003F4C01"/>
    <w:rsid w:val="003F58C5"/>
    <w:rsid w:val="003F5FBC"/>
    <w:rsid w:val="003F6709"/>
    <w:rsid w:val="003F67B6"/>
    <w:rsid w:val="00400BD7"/>
    <w:rsid w:val="00400D57"/>
    <w:rsid w:val="00404598"/>
    <w:rsid w:val="00406C1F"/>
    <w:rsid w:val="00406CD7"/>
    <w:rsid w:val="0041178A"/>
    <w:rsid w:val="00414069"/>
    <w:rsid w:val="00414D1B"/>
    <w:rsid w:val="004156F7"/>
    <w:rsid w:val="00415C5B"/>
    <w:rsid w:val="00415EA0"/>
    <w:rsid w:val="00416749"/>
    <w:rsid w:val="004206E8"/>
    <w:rsid w:val="00420BE3"/>
    <w:rsid w:val="00421C3B"/>
    <w:rsid w:val="00422C08"/>
    <w:rsid w:val="00423646"/>
    <w:rsid w:val="0042403B"/>
    <w:rsid w:val="0042518D"/>
    <w:rsid w:val="004255C1"/>
    <w:rsid w:val="00425AF1"/>
    <w:rsid w:val="00425C6B"/>
    <w:rsid w:val="0042639D"/>
    <w:rsid w:val="004264F6"/>
    <w:rsid w:val="00432424"/>
    <w:rsid w:val="00433616"/>
    <w:rsid w:val="00434423"/>
    <w:rsid w:val="00434A89"/>
    <w:rsid w:val="00436CF3"/>
    <w:rsid w:val="004400DF"/>
    <w:rsid w:val="00441393"/>
    <w:rsid w:val="00447CF0"/>
    <w:rsid w:val="00452A37"/>
    <w:rsid w:val="004530A3"/>
    <w:rsid w:val="00453EF3"/>
    <w:rsid w:val="00455952"/>
    <w:rsid w:val="00456228"/>
    <w:rsid w:val="00456927"/>
    <w:rsid w:val="00456F10"/>
    <w:rsid w:val="00461126"/>
    <w:rsid w:val="00462120"/>
    <w:rsid w:val="00462CA8"/>
    <w:rsid w:val="0046500C"/>
    <w:rsid w:val="00465491"/>
    <w:rsid w:val="004663F5"/>
    <w:rsid w:val="004673D7"/>
    <w:rsid w:val="004679DF"/>
    <w:rsid w:val="00470876"/>
    <w:rsid w:val="00473F79"/>
    <w:rsid w:val="00475533"/>
    <w:rsid w:val="00476225"/>
    <w:rsid w:val="00476A58"/>
    <w:rsid w:val="0047777E"/>
    <w:rsid w:val="00477B4F"/>
    <w:rsid w:val="00480C58"/>
    <w:rsid w:val="00480D65"/>
    <w:rsid w:val="00485242"/>
    <w:rsid w:val="00490CC5"/>
    <w:rsid w:val="00491058"/>
    <w:rsid w:val="00492A8D"/>
    <w:rsid w:val="004943C6"/>
    <w:rsid w:val="00496F6D"/>
    <w:rsid w:val="0049749E"/>
    <w:rsid w:val="004A0764"/>
    <w:rsid w:val="004A0BE9"/>
    <w:rsid w:val="004A22CB"/>
    <w:rsid w:val="004A3A3E"/>
    <w:rsid w:val="004A432A"/>
    <w:rsid w:val="004A56C2"/>
    <w:rsid w:val="004A57C7"/>
    <w:rsid w:val="004B08E1"/>
    <w:rsid w:val="004B17F8"/>
    <w:rsid w:val="004B1F82"/>
    <w:rsid w:val="004B2DCF"/>
    <w:rsid w:val="004B3C5B"/>
    <w:rsid w:val="004B458D"/>
    <w:rsid w:val="004B4CD6"/>
    <w:rsid w:val="004B5245"/>
    <w:rsid w:val="004B616D"/>
    <w:rsid w:val="004B6968"/>
    <w:rsid w:val="004B7832"/>
    <w:rsid w:val="004C3135"/>
    <w:rsid w:val="004C3D10"/>
    <w:rsid w:val="004C4497"/>
    <w:rsid w:val="004C65F3"/>
    <w:rsid w:val="004C7289"/>
    <w:rsid w:val="004D010A"/>
    <w:rsid w:val="004D0388"/>
    <w:rsid w:val="004D0655"/>
    <w:rsid w:val="004D0799"/>
    <w:rsid w:val="004D17A5"/>
    <w:rsid w:val="004D1C02"/>
    <w:rsid w:val="004D2547"/>
    <w:rsid w:val="004D377B"/>
    <w:rsid w:val="004D4979"/>
    <w:rsid w:val="004D4D95"/>
    <w:rsid w:val="004D5102"/>
    <w:rsid w:val="004D57E6"/>
    <w:rsid w:val="004D5CA4"/>
    <w:rsid w:val="004E0B3C"/>
    <w:rsid w:val="004E1D57"/>
    <w:rsid w:val="004E2F16"/>
    <w:rsid w:val="004E34F4"/>
    <w:rsid w:val="004E38D4"/>
    <w:rsid w:val="004F08DD"/>
    <w:rsid w:val="004F0DA4"/>
    <w:rsid w:val="004F15F9"/>
    <w:rsid w:val="004F2301"/>
    <w:rsid w:val="004F3244"/>
    <w:rsid w:val="00500752"/>
    <w:rsid w:val="00502A3A"/>
    <w:rsid w:val="00503044"/>
    <w:rsid w:val="00503C05"/>
    <w:rsid w:val="00504281"/>
    <w:rsid w:val="00504EA0"/>
    <w:rsid w:val="00505CC1"/>
    <w:rsid w:val="0050630C"/>
    <w:rsid w:val="0050639D"/>
    <w:rsid w:val="00510A91"/>
    <w:rsid w:val="005129C3"/>
    <w:rsid w:val="00513460"/>
    <w:rsid w:val="0051798A"/>
    <w:rsid w:val="00523005"/>
    <w:rsid w:val="00523666"/>
    <w:rsid w:val="00524518"/>
    <w:rsid w:val="005256C5"/>
    <w:rsid w:val="00525B83"/>
    <w:rsid w:val="00526234"/>
    <w:rsid w:val="00532885"/>
    <w:rsid w:val="00532A79"/>
    <w:rsid w:val="0053306C"/>
    <w:rsid w:val="0054285F"/>
    <w:rsid w:val="00543C49"/>
    <w:rsid w:val="0054534D"/>
    <w:rsid w:val="0054572D"/>
    <w:rsid w:val="005505EC"/>
    <w:rsid w:val="0055336C"/>
    <w:rsid w:val="00553E4B"/>
    <w:rsid w:val="00553FE5"/>
    <w:rsid w:val="00554AA4"/>
    <w:rsid w:val="00557131"/>
    <w:rsid w:val="00557434"/>
    <w:rsid w:val="005579C2"/>
    <w:rsid w:val="00560022"/>
    <w:rsid w:val="00561E39"/>
    <w:rsid w:val="00564F37"/>
    <w:rsid w:val="00566481"/>
    <w:rsid w:val="00573E83"/>
    <w:rsid w:val="0057423D"/>
    <w:rsid w:val="00574B2C"/>
    <w:rsid w:val="0057577D"/>
    <w:rsid w:val="00575E73"/>
    <w:rsid w:val="005766A9"/>
    <w:rsid w:val="00576D42"/>
    <w:rsid w:val="005773CC"/>
    <w:rsid w:val="00580763"/>
    <w:rsid w:val="00580B6D"/>
    <w:rsid w:val="00581508"/>
    <w:rsid w:val="00581E22"/>
    <w:rsid w:val="0058654D"/>
    <w:rsid w:val="00587A38"/>
    <w:rsid w:val="00590C8F"/>
    <w:rsid w:val="005923B8"/>
    <w:rsid w:val="005925CC"/>
    <w:rsid w:val="005949A8"/>
    <w:rsid w:val="0059504D"/>
    <w:rsid w:val="00595415"/>
    <w:rsid w:val="00597652"/>
    <w:rsid w:val="00597DE5"/>
    <w:rsid w:val="00597FE6"/>
    <w:rsid w:val="005A080B"/>
    <w:rsid w:val="005A0A58"/>
    <w:rsid w:val="005A1DC7"/>
    <w:rsid w:val="005A28C1"/>
    <w:rsid w:val="005A3AED"/>
    <w:rsid w:val="005A552F"/>
    <w:rsid w:val="005A689B"/>
    <w:rsid w:val="005A6A7B"/>
    <w:rsid w:val="005A7821"/>
    <w:rsid w:val="005A7F22"/>
    <w:rsid w:val="005B0C4B"/>
    <w:rsid w:val="005B12A5"/>
    <w:rsid w:val="005B17F5"/>
    <w:rsid w:val="005B2163"/>
    <w:rsid w:val="005B24A3"/>
    <w:rsid w:val="005B35CD"/>
    <w:rsid w:val="005B4F95"/>
    <w:rsid w:val="005B6F40"/>
    <w:rsid w:val="005C0703"/>
    <w:rsid w:val="005C161A"/>
    <w:rsid w:val="005C1BCB"/>
    <w:rsid w:val="005C2312"/>
    <w:rsid w:val="005C299E"/>
    <w:rsid w:val="005C3CBC"/>
    <w:rsid w:val="005C4735"/>
    <w:rsid w:val="005C5C63"/>
    <w:rsid w:val="005C71FF"/>
    <w:rsid w:val="005D16C2"/>
    <w:rsid w:val="005D27B8"/>
    <w:rsid w:val="005D2BC0"/>
    <w:rsid w:val="005D304B"/>
    <w:rsid w:val="005D62E8"/>
    <w:rsid w:val="005D6E5D"/>
    <w:rsid w:val="005D7B4A"/>
    <w:rsid w:val="005D7C8B"/>
    <w:rsid w:val="005D7E6E"/>
    <w:rsid w:val="005E207F"/>
    <w:rsid w:val="005E2CAB"/>
    <w:rsid w:val="005E2F26"/>
    <w:rsid w:val="005E3989"/>
    <w:rsid w:val="005E417F"/>
    <w:rsid w:val="005E4659"/>
    <w:rsid w:val="005E489D"/>
    <w:rsid w:val="005E489E"/>
    <w:rsid w:val="005E4994"/>
    <w:rsid w:val="005E5683"/>
    <w:rsid w:val="005E5EB5"/>
    <w:rsid w:val="005E6557"/>
    <w:rsid w:val="005E77C2"/>
    <w:rsid w:val="005F1386"/>
    <w:rsid w:val="005F17C2"/>
    <w:rsid w:val="005F1FA2"/>
    <w:rsid w:val="005F241D"/>
    <w:rsid w:val="005F3D69"/>
    <w:rsid w:val="005F4195"/>
    <w:rsid w:val="005F7EC9"/>
    <w:rsid w:val="00600196"/>
    <w:rsid w:val="00600A54"/>
    <w:rsid w:val="00603908"/>
    <w:rsid w:val="006039FF"/>
    <w:rsid w:val="00603FDF"/>
    <w:rsid w:val="00604239"/>
    <w:rsid w:val="006062AD"/>
    <w:rsid w:val="00607372"/>
    <w:rsid w:val="00610DCD"/>
    <w:rsid w:val="006127AC"/>
    <w:rsid w:val="006134D0"/>
    <w:rsid w:val="00614D16"/>
    <w:rsid w:val="00616807"/>
    <w:rsid w:val="00616ED4"/>
    <w:rsid w:val="00617F1B"/>
    <w:rsid w:val="0062047B"/>
    <w:rsid w:val="00620910"/>
    <w:rsid w:val="006237FF"/>
    <w:rsid w:val="0062391F"/>
    <w:rsid w:val="00623F8D"/>
    <w:rsid w:val="00626292"/>
    <w:rsid w:val="00627543"/>
    <w:rsid w:val="0063054E"/>
    <w:rsid w:val="00630646"/>
    <w:rsid w:val="00630CF0"/>
    <w:rsid w:val="00631A90"/>
    <w:rsid w:val="00632422"/>
    <w:rsid w:val="006344EA"/>
    <w:rsid w:val="00634A78"/>
    <w:rsid w:val="00635089"/>
    <w:rsid w:val="0064125B"/>
    <w:rsid w:val="00641356"/>
    <w:rsid w:val="00642025"/>
    <w:rsid w:val="00644F67"/>
    <w:rsid w:val="00646C94"/>
    <w:rsid w:val="00646EC0"/>
    <w:rsid w:val="00647F62"/>
    <w:rsid w:val="006500D0"/>
    <w:rsid w:val="0065107F"/>
    <w:rsid w:val="00651526"/>
    <w:rsid w:val="00655B0A"/>
    <w:rsid w:val="00655B42"/>
    <w:rsid w:val="00660A25"/>
    <w:rsid w:val="00662DB6"/>
    <w:rsid w:val="00664AB9"/>
    <w:rsid w:val="0066568A"/>
    <w:rsid w:val="00666061"/>
    <w:rsid w:val="00667424"/>
    <w:rsid w:val="006676BA"/>
    <w:rsid w:val="00667792"/>
    <w:rsid w:val="00670033"/>
    <w:rsid w:val="00670BE4"/>
    <w:rsid w:val="00670F81"/>
    <w:rsid w:val="00671677"/>
    <w:rsid w:val="006717C5"/>
    <w:rsid w:val="0067219B"/>
    <w:rsid w:val="006742C7"/>
    <w:rsid w:val="00674DCF"/>
    <w:rsid w:val="00674E07"/>
    <w:rsid w:val="006750F2"/>
    <w:rsid w:val="006778C1"/>
    <w:rsid w:val="00677C85"/>
    <w:rsid w:val="00683453"/>
    <w:rsid w:val="0068553C"/>
    <w:rsid w:val="00685596"/>
    <w:rsid w:val="00685F34"/>
    <w:rsid w:val="00686307"/>
    <w:rsid w:val="0068782B"/>
    <w:rsid w:val="0068785F"/>
    <w:rsid w:val="00690B32"/>
    <w:rsid w:val="006917D8"/>
    <w:rsid w:val="00692EE0"/>
    <w:rsid w:val="006931BC"/>
    <w:rsid w:val="00694DF1"/>
    <w:rsid w:val="006960E4"/>
    <w:rsid w:val="006975A8"/>
    <w:rsid w:val="006A0729"/>
    <w:rsid w:val="006A2EC5"/>
    <w:rsid w:val="006A3F04"/>
    <w:rsid w:val="006A4355"/>
    <w:rsid w:val="006A48C0"/>
    <w:rsid w:val="006A7CCA"/>
    <w:rsid w:val="006B0203"/>
    <w:rsid w:val="006B0311"/>
    <w:rsid w:val="006B0473"/>
    <w:rsid w:val="006B152C"/>
    <w:rsid w:val="006B2437"/>
    <w:rsid w:val="006B33E8"/>
    <w:rsid w:val="006B49DC"/>
    <w:rsid w:val="006B4BB3"/>
    <w:rsid w:val="006B78C0"/>
    <w:rsid w:val="006C1CE2"/>
    <w:rsid w:val="006C2F8B"/>
    <w:rsid w:val="006C39A9"/>
    <w:rsid w:val="006C44CF"/>
    <w:rsid w:val="006C5AA4"/>
    <w:rsid w:val="006C7859"/>
    <w:rsid w:val="006C7F1F"/>
    <w:rsid w:val="006D0C20"/>
    <w:rsid w:val="006D15CF"/>
    <w:rsid w:val="006D1686"/>
    <w:rsid w:val="006D21AF"/>
    <w:rsid w:val="006D4A90"/>
    <w:rsid w:val="006D50F0"/>
    <w:rsid w:val="006D57D5"/>
    <w:rsid w:val="006E0818"/>
    <w:rsid w:val="006E0E7D"/>
    <w:rsid w:val="006E1BC9"/>
    <w:rsid w:val="006E2164"/>
    <w:rsid w:val="006E2AB1"/>
    <w:rsid w:val="006E3723"/>
    <w:rsid w:val="006E4826"/>
    <w:rsid w:val="006E5ECD"/>
    <w:rsid w:val="006E7930"/>
    <w:rsid w:val="006F032D"/>
    <w:rsid w:val="006F15B6"/>
    <w:rsid w:val="006F1C14"/>
    <w:rsid w:val="006F585D"/>
    <w:rsid w:val="006F58DD"/>
    <w:rsid w:val="006F6B62"/>
    <w:rsid w:val="006F79DB"/>
    <w:rsid w:val="007002D1"/>
    <w:rsid w:val="007009CD"/>
    <w:rsid w:val="0070108E"/>
    <w:rsid w:val="007012F8"/>
    <w:rsid w:val="00701526"/>
    <w:rsid w:val="00702197"/>
    <w:rsid w:val="0070239E"/>
    <w:rsid w:val="0070464F"/>
    <w:rsid w:val="00704FE0"/>
    <w:rsid w:val="00705F56"/>
    <w:rsid w:val="00707716"/>
    <w:rsid w:val="007077C8"/>
    <w:rsid w:val="00707888"/>
    <w:rsid w:val="00713865"/>
    <w:rsid w:val="007153A4"/>
    <w:rsid w:val="0072054A"/>
    <w:rsid w:val="007211A9"/>
    <w:rsid w:val="00722185"/>
    <w:rsid w:val="00724509"/>
    <w:rsid w:val="007251A6"/>
    <w:rsid w:val="0072582E"/>
    <w:rsid w:val="0072591F"/>
    <w:rsid w:val="0072636D"/>
    <w:rsid w:val="0072737A"/>
    <w:rsid w:val="007277F8"/>
    <w:rsid w:val="007279C5"/>
    <w:rsid w:val="00730492"/>
    <w:rsid w:val="00730638"/>
    <w:rsid w:val="007306B4"/>
    <w:rsid w:val="007318A6"/>
    <w:rsid w:val="00731DEE"/>
    <w:rsid w:val="00732315"/>
    <w:rsid w:val="007323D6"/>
    <w:rsid w:val="007342FE"/>
    <w:rsid w:val="007348B3"/>
    <w:rsid w:val="00734F4E"/>
    <w:rsid w:val="00735A51"/>
    <w:rsid w:val="00741F0A"/>
    <w:rsid w:val="0074641B"/>
    <w:rsid w:val="0074704E"/>
    <w:rsid w:val="007479DB"/>
    <w:rsid w:val="00750AF1"/>
    <w:rsid w:val="00751118"/>
    <w:rsid w:val="007519FD"/>
    <w:rsid w:val="00751F98"/>
    <w:rsid w:val="0075202E"/>
    <w:rsid w:val="0075218C"/>
    <w:rsid w:val="007525F4"/>
    <w:rsid w:val="00753022"/>
    <w:rsid w:val="00753297"/>
    <w:rsid w:val="0075390D"/>
    <w:rsid w:val="007542FF"/>
    <w:rsid w:val="007560BA"/>
    <w:rsid w:val="007560C3"/>
    <w:rsid w:val="0076035F"/>
    <w:rsid w:val="007605DF"/>
    <w:rsid w:val="007668E9"/>
    <w:rsid w:val="00766A1B"/>
    <w:rsid w:val="00766CAC"/>
    <w:rsid w:val="007715E8"/>
    <w:rsid w:val="007734C8"/>
    <w:rsid w:val="00773F7D"/>
    <w:rsid w:val="007740B3"/>
    <w:rsid w:val="0077549B"/>
    <w:rsid w:val="00776004"/>
    <w:rsid w:val="00777CAD"/>
    <w:rsid w:val="0078486B"/>
    <w:rsid w:val="00784C2D"/>
    <w:rsid w:val="00784F89"/>
    <w:rsid w:val="00785046"/>
    <w:rsid w:val="00785879"/>
    <w:rsid w:val="00785A39"/>
    <w:rsid w:val="007861D8"/>
    <w:rsid w:val="00786B4A"/>
    <w:rsid w:val="00787506"/>
    <w:rsid w:val="00787965"/>
    <w:rsid w:val="00787D8A"/>
    <w:rsid w:val="00790277"/>
    <w:rsid w:val="00790367"/>
    <w:rsid w:val="00791683"/>
    <w:rsid w:val="00791A49"/>
    <w:rsid w:val="00791EBC"/>
    <w:rsid w:val="007931A8"/>
    <w:rsid w:val="00793577"/>
    <w:rsid w:val="00793FB4"/>
    <w:rsid w:val="007942F9"/>
    <w:rsid w:val="007954E6"/>
    <w:rsid w:val="007970B9"/>
    <w:rsid w:val="0079744A"/>
    <w:rsid w:val="007A1943"/>
    <w:rsid w:val="007A36CA"/>
    <w:rsid w:val="007A37F8"/>
    <w:rsid w:val="007A446A"/>
    <w:rsid w:val="007A4D7D"/>
    <w:rsid w:val="007A6476"/>
    <w:rsid w:val="007A6741"/>
    <w:rsid w:val="007A6E37"/>
    <w:rsid w:val="007B0857"/>
    <w:rsid w:val="007B0C9F"/>
    <w:rsid w:val="007B29A6"/>
    <w:rsid w:val="007B32C0"/>
    <w:rsid w:val="007B3AD3"/>
    <w:rsid w:val="007B64BE"/>
    <w:rsid w:val="007B6754"/>
    <w:rsid w:val="007B6A93"/>
    <w:rsid w:val="007B7FEC"/>
    <w:rsid w:val="007C3669"/>
    <w:rsid w:val="007C3798"/>
    <w:rsid w:val="007C3D51"/>
    <w:rsid w:val="007C3EB8"/>
    <w:rsid w:val="007C72E5"/>
    <w:rsid w:val="007D2107"/>
    <w:rsid w:val="007D3EAE"/>
    <w:rsid w:val="007D4F18"/>
    <w:rsid w:val="007D5895"/>
    <w:rsid w:val="007D6311"/>
    <w:rsid w:val="007D6479"/>
    <w:rsid w:val="007D674E"/>
    <w:rsid w:val="007D6B1C"/>
    <w:rsid w:val="007D6D78"/>
    <w:rsid w:val="007D6D87"/>
    <w:rsid w:val="007D713E"/>
    <w:rsid w:val="007D747F"/>
    <w:rsid w:val="007D77AB"/>
    <w:rsid w:val="007E30DF"/>
    <w:rsid w:val="007E6F8B"/>
    <w:rsid w:val="007E724C"/>
    <w:rsid w:val="007F2382"/>
    <w:rsid w:val="007F4626"/>
    <w:rsid w:val="007F747A"/>
    <w:rsid w:val="007F7544"/>
    <w:rsid w:val="00800995"/>
    <w:rsid w:val="00801A39"/>
    <w:rsid w:val="00802743"/>
    <w:rsid w:val="00802B2D"/>
    <w:rsid w:val="00802D62"/>
    <w:rsid w:val="00803B93"/>
    <w:rsid w:val="00804226"/>
    <w:rsid w:val="00806501"/>
    <w:rsid w:val="0081058D"/>
    <w:rsid w:val="00810809"/>
    <w:rsid w:val="00812295"/>
    <w:rsid w:val="00812618"/>
    <w:rsid w:val="00813258"/>
    <w:rsid w:val="00815E10"/>
    <w:rsid w:val="00817BF0"/>
    <w:rsid w:val="00817C6E"/>
    <w:rsid w:val="00821A0D"/>
    <w:rsid w:val="00822EEB"/>
    <w:rsid w:val="00823025"/>
    <w:rsid w:val="00823625"/>
    <w:rsid w:val="00823B68"/>
    <w:rsid w:val="00824653"/>
    <w:rsid w:val="00825BE4"/>
    <w:rsid w:val="008263B3"/>
    <w:rsid w:val="00826A1B"/>
    <w:rsid w:val="00827B43"/>
    <w:rsid w:val="008326B2"/>
    <w:rsid w:val="008338D2"/>
    <w:rsid w:val="00833C81"/>
    <w:rsid w:val="00835C0B"/>
    <w:rsid w:val="00835E5C"/>
    <w:rsid w:val="008410DD"/>
    <w:rsid w:val="0084118C"/>
    <w:rsid w:val="00843F5E"/>
    <w:rsid w:val="008449B8"/>
    <w:rsid w:val="00846831"/>
    <w:rsid w:val="0084683E"/>
    <w:rsid w:val="00846D1F"/>
    <w:rsid w:val="008500F3"/>
    <w:rsid w:val="00850852"/>
    <w:rsid w:val="008533FB"/>
    <w:rsid w:val="00853A9B"/>
    <w:rsid w:val="008546FC"/>
    <w:rsid w:val="00855AE8"/>
    <w:rsid w:val="00857A48"/>
    <w:rsid w:val="00857B0D"/>
    <w:rsid w:val="0086075F"/>
    <w:rsid w:val="00864E45"/>
    <w:rsid w:val="00864F85"/>
    <w:rsid w:val="00865303"/>
    <w:rsid w:val="00865532"/>
    <w:rsid w:val="00865E58"/>
    <w:rsid w:val="00870EEA"/>
    <w:rsid w:val="00871929"/>
    <w:rsid w:val="0087271C"/>
    <w:rsid w:val="00872BCC"/>
    <w:rsid w:val="008732F1"/>
    <w:rsid w:val="008736F9"/>
    <w:rsid w:val="008737D3"/>
    <w:rsid w:val="0087447E"/>
    <w:rsid w:val="008746A5"/>
    <w:rsid w:val="008747E0"/>
    <w:rsid w:val="00874862"/>
    <w:rsid w:val="00875BF0"/>
    <w:rsid w:val="00875D28"/>
    <w:rsid w:val="00876841"/>
    <w:rsid w:val="00880457"/>
    <w:rsid w:val="008825DA"/>
    <w:rsid w:val="008827A8"/>
    <w:rsid w:val="00882B3C"/>
    <w:rsid w:val="00883AE3"/>
    <w:rsid w:val="0088489E"/>
    <w:rsid w:val="008867AC"/>
    <w:rsid w:val="00887DF3"/>
    <w:rsid w:val="00890E10"/>
    <w:rsid w:val="00892C57"/>
    <w:rsid w:val="0089335D"/>
    <w:rsid w:val="00893A14"/>
    <w:rsid w:val="008941E0"/>
    <w:rsid w:val="00894714"/>
    <w:rsid w:val="00894DAC"/>
    <w:rsid w:val="008972C3"/>
    <w:rsid w:val="008A0F75"/>
    <w:rsid w:val="008A6D07"/>
    <w:rsid w:val="008A6F5C"/>
    <w:rsid w:val="008B0683"/>
    <w:rsid w:val="008B13E4"/>
    <w:rsid w:val="008B1D10"/>
    <w:rsid w:val="008B2281"/>
    <w:rsid w:val="008B38AF"/>
    <w:rsid w:val="008B3D5A"/>
    <w:rsid w:val="008B517C"/>
    <w:rsid w:val="008B6AB9"/>
    <w:rsid w:val="008C127B"/>
    <w:rsid w:val="008C33B5"/>
    <w:rsid w:val="008C3975"/>
    <w:rsid w:val="008C4757"/>
    <w:rsid w:val="008C4B6D"/>
    <w:rsid w:val="008C4ECA"/>
    <w:rsid w:val="008C5032"/>
    <w:rsid w:val="008C53D4"/>
    <w:rsid w:val="008C70B4"/>
    <w:rsid w:val="008C7EBA"/>
    <w:rsid w:val="008D16F3"/>
    <w:rsid w:val="008D1B79"/>
    <w:rsid w:val="008D1E3F"/>
    <w:rsid w:val="008D21C5"/>
    <w:rsid w:val="008D2314"/>
    <w:rsid w:val="008D56C2"/>
    <w:rsid w:val="008D66D5"/>
    <w:rsid w:val="008D66F6"/>
    <w:rsid w:val="008D677A"/>
    <w:rsid w:val="008D6BF6"/>
    <w:rsid w:val="008E02C3"/>
    <w:rsid w:val="008E0774"/>
    <w:rsid w:val="008E0E81"/>
    <w:rsid w:val="008E1BB7"/>
    <w:rsid w:val="008E1F69"/>
    <w:rsid w:val="008E54F8"/>
    <w:rsid w:val="008E5E93"/>
    <w:rsid w:val="008E6548"/>
    <w:rsid w:val="008F035C"/>
    <w:rsid w:val="008F3638"/>
    <w:rsid w:val="008F42D5"/>
    <w:rsid w:val="008F57D8"/>
    <w:rsid w:val="008F6D04"/>
    <w:rsid w:val="008F7807"/>
    <w:rsid w:val="008F7910"/>
    <w:rsid w:val="008F7E9E"/>
    <w:rsid w:val="0090013C"/>
    <w:rsid w:val="009003D7"/>
    <w:rsid w:val="009013EB"/>
    <w:rsid w:val="00902834"/>
    <w:rsid w:val="00902CD2"/>
    <w:rsid w:val="009044ED"/>
    <w:rsid w:val="00904F03"/>
    <w:rsid w:val="00905D6C"/>
    <w:rsid w:val="009102A3"/>
    <w:rsid w:val="0091160F"/>
    <w:rsid w:val="00911CD7"/>
    <w:rsid w:val="0091224E"/>
    <w:rsid w:val="00912760"/>
    <w:rsid w:val="00913B44"/>
    <w:rsid w:val="00914431"/>
    <w:rsid w:val="00914E26"/>
    <w:rsid w:val="009153E3"/>
    <w:rsid w:val="0091590F"/>
    <w:rsid w:val="009210A1"/>
    <w:rsid w:val="009249A2"/>
    <w:rsid w:val="00924ABF"/>
    <w:rsid w:val="009250F6"/>
    <w:rsid w:val="0092540C"/>
    <w:rsid w:val="00925E0F"/>
    <w:rsid w:val="00926E83"/>
    <w:rsid w:val="0092777B"/>
    <w:rsid w:val="00931A57"/>
    <w:rsid w:val="00931B48"/>
    <w:rsid w:val="00932C9D"/>
    <w:rsid w:val="00933560"/>
    <w:rsid w:val="00934580"/>
    <w:rsid w:val="00936154"/>
    <w:rsid w:val="00936A95"/>
    <w:rsid w:val="009378D0"/>
    <w:rsid w:val="009414E6"/>
    <w:rsid w:val="00942C44"/>
    <w:rsid w:val="0094549B"/>
    <w:rsid w:val="00945B52"/>
    <w:rsid w:val="00950122"/>
    <w:rsid w:val="009522CA"/>
    <w:rsid w:val="00953F5E"/>
    <w:rsid w:val="0095425D"/>
    <w:rsid w:val="00954CCE"/>
    <w:rsid w:val="00955585"/>
    <w:rsid w:val="009610A6"/>
    <w:rsid w:val="0096397B"/>
    <w:rsid w:val="00966FC5"/>
    <w:rsid w:val="009672E7"/>
    <w:rsid w:val="00970A45"/>
    <w:rsid w:val="00971591"/>
    <w:rsid w:val="00973FD9"/>
    <w:rsid w:val="0097455F"/>
    <w:rsid w:val="00974564"/>
    <w:rsid w:val="00974BC7"/>
    <w:rsid w:val="00974D44"/>
    <w:rsid w:val="00974E99"/>
    <w:rsid w:val="009764FA"/>
    <w:rsid w:val="00976AEE"/>
    <w:rsid w:val="009773B0"/>
    <w:rsid w:val="00980192"/>
    <w:rsid w:val="00981087"/>
    <w:rsid w:val="0098220E"/>
    <w:rsid w:val="009826A4"/>
    <w:rsid w:val="00982D62"/>
    <w:rsid w:val="0098341B"/>
    <w:rsid w:val="00983796"/>
    <w:rsid w:val="00985E48"/>
    <w:rsid w:val="009862C5"/>
    <w:rsid w:val="009865F4"/>
    <w:rsid w:val="0098661F"/>
    <w:rsid w:val="00986B74"/>
    <w:rsid w:val="00990F8A"/>
    <w:rsid w:val="00991CDC"/>
    <w:rsid w:val="00992928"/>
    <w:rsid w:val="00993E11"/>
    <w:rsid w:val="00994D97"/>
    <w:rsid w:val="009954E7"/>
    <w:rsid w:val="00995AB3"/>
    <w:rsid w:val="0099629B"/>
    <w:rsid w:val="009977A0"/>
    <w:rsid w:val="009A1FCD"/>
    <w:rsid w:val="009A2739"/>
    <w:rsid w:val="009A3336"/>
    <w:rsid w:val="009A479F"/>
    <w:rsid w:val="009A5EC5"/>
    <w:rsid w:val="009A7C17"/>
    <w:rsid w:val="009B16C4"/>
    <w:rsid w:val="009B46CA"/>
    <w:rsid w:val="009B4E4D"/>
    <w:rsid w:val="009B5DAC"/>
    <w:rsid w:val="009B74FA"/>
    <w:rsid w:val="009B785E"/>
    <w:rsid w:val="009C00C9"/>
    <w:rsid w:val="009C0860"/>
    <w:rsid w:val="009C0B27"/>
    <w:rsid w:val="009C0B75"/>
    <w:rsid w:val="009C25D3"/>
    <w:rsid w:val="009C26F8"/>
    <w:rsid w:val="009C29E7"/>
    <w:rsid w:val="009C4530"/>
    <w:rsid w:val="009C609E"/>
    <w:rsid w:val="009C68C3"/>
    <w:rsid w:val="009C73CB"/>
    <w:rsid w:val="009D0E1C"/>
    <w:rsid w:val="009D13A2"/>
    <w:rsid w:val="009D1A22"/>
    <w:rsid w:val="009D1A66"/>
    <w:rsid w:val="009D3CB0"/>
    <w:rsid w:val="009D41CF"/>
    <w:rsid w:val="009D6D6A"/>
    <w:rsid w:val="009D7F8F"/>
    <w:rsid w:val="009E16EC"/>
    <w:rsid w:val="009E281E"/>
    <w:rsid w:val="009E2E9E"/>
    <w:rsid w:val="009E472A"/>
    <w:rsid w:val="009E4A4D"/>
    <w:rsid w:val="009E58A1"/>
    <w:rsid w:val="009E686D"/>
    <w:rsid w:val="009E6DF0"/>
    <w:rsid w:val="009E71D0"/>
    <w:rsid w:val="009F0720"/>
    <w:rsid w:val="009F07F2"/>
    <w:rsid w:val="009F081F"/>
    <w:rsid w:val="009F2BEF"/>
    <w:rsid w:val="009F4532"/>
    <w:rsid w:val="009F629C"/>
    <w:rsid w:val="009F798B"/>
    <w:rsid w:val="00A00BB1"/>
    <w:rsid w:val="00A01C44"/>
    <w:rsid w:val="00A03913"/>
    <w:rsid w:val="00A0395E"/>
    <w:rsid w:val="00A13D2C"/>
    <w:rsid w:val="00A13E56"/>
    <w:rsid w:val="00A152FA"/>
    <w:rsid w:val="00A17515"/>
    <w:rsid w:val="00A2061C"/>
    <w:rsid w:val="00A21550"/>
    <w:rsid w:val="00A22C78"/>
    <w:rsid w:val="00A23CC4"/>
    <w:rsid w:val="00A24838"/>
    <w:rsid w:val="00A24A6F"/>
    <w:rsid w:val="00A25EB6"/>
    <w:rsid w:val="00A2603E"/>
    <w:rsid w:val="00A27DDA"/>
    <w:rsid w:val="00A30E7D"/>
    <w:rsid w:val="00A31890"/>
    <w:rsid w:val="00A32A0A"/>
    <w:rsid w:val="00A32C85"/>
    <w:rsid w:val="00A3542B"/>
    <w:rsid w:val="00A37EE0"/>
    <w:rsid w:val="00A41D75"/>
    <w:rsid w:val="00A4282A"/>
    <w:rsid w:val="00A4308C"/>
    <w:rsid w:val="00A43780"/>
    <w:rsid w:val="00A4469B"/>
    <w:rsid w:val="00A44AA5"/>
    <w:rsid w:val="00A44B9C"/>
    <w:rsid w:val="00A5256E"/>
    <w:rsid w:val="00A538DE"/>
    <w:rsid w:val="00A549B3"/>
    <w:rsid w:val="00A56C8C"/>
    <w:rsid w:val="00A6102A"/>
    <w:rsid w:val="00A619B1"/>
    <w:rsid w:val="00A62F5C"/>
    <w:rsid w:val="00A65C3C"/>
    <w:rsid w:val="00A66024"/>
    <w:rsid w:val="00A662B0"/>
    <w:rsid w:val="00A6652B"/>
    <w:rsid w:val="00A668D2"/>
    <w:rsid w:val="00A67DA0"/>
    <w:rsid w:val="00A72ED7"/>
    <w:rsid w:val="00A73DC4"/>
    <w:rsid w:val="00A743FA"/>
    <w:rsid w:val="00A74B49"/>
    <w:rsid w:val="00A7537B"/>
    <w:rsid w:val="00A7679A"/>
    <w:rsid w:val="00A76A14"/>
    <w:rsid w:val="00A77DFC"/>
    <w:rsid w:val="00A8083F"/>
    <w:rsid w:val="00A823EB"/>
    <w:rsid w:val="00A84CE0"/>
    <w:rsid w:val="00A858B6"/>
    <w:rsid w:val="00A87457"/>
    <w:rsid w:val="00A874A3"/>
    <w:rsid w:val="00A90614"/>
    <w:rsid w:val="00A907C1"/>
    <w:rsid w:val="00A90D86"/>
    <w:rsid w:val="00A915FE"/>
    <w:rsid w:val="00A93103"/>
    <w:rsid w:val="00A937EA"/>
    <w:rsid w:val="00A94CF0"/>
    <w:rsid w:val="00A968F6"/>
    <w:rsid w:val="00A973D4"/>
    <w:rsid w:val="00A973D8"/>
    <w:rsid w:val="00AA0857"/>
    <w:rsid w:val="00AA08A7"/>
    <w:rsid w:val="00AA1028"/>
    <w:rsid w:val="00AA2ADE"/>
    <w:rsid w:val="00AA2C10"/>
    <w:rsid w:val="00AA34F8"/>
    <w:rsid w:val="00AA3E01"/>
    <w:rsid w:val="00AA3FE1"/>
    <w:rsid w:val="00AA686B"/>
    <w:rsid w:val="00AA7005"/>
    <w:rsid w:val="00AB46CD"/>
    <w:rsid w:val="00AB4A21"/>
    <w:rsid w:val="00AB4FB9"/>
    <w:rsid w:val="00AB7363"/>
    <w:rsid w:val="00AC0A93"/>
    <w:rsid w:val="00AC0ECF"/>
    <w:rsid w:val="00AC0FDF"/>
    <w:rsid w:val="00AC12CD"/>
    <w:rsid w:val="00AC1940"/>
    <w:rsid w:val="00AC2819"/>
    <w:rsid w:val="00AC33A2"/>
    <w:rsid w:val="00AC38FA"/>
    <w:rsid w:val="00AC5199"/>
    <w:rsid w:val="00AC70BD"/>
    <w:rsid w:val="00AC7481"/>
    <w:rsid w:val="00AC78E3"/>
    <w:rsid w:val="00AD146F"/>
    <w:rsid w:val="00AD1F46"/>
    <w:rsid w:val="00AD2C95"/>
    <w:rsid w:val="00AD328E"/>
    <w:rsid w:val="00AD3510"/>
    <w:rsid w:val="00AD3708"/>
    <w:rsid w:val="00AD4E86"/>
    <w:rsid w:val="00AD57FD"/>
    <w:rsid w:val="00AD5C3D"/>
    <w:rsid w:val="00AD64D9"/>
    <w:rsid w:val="00AE167E"/>
    <w:rsid w:val="00AE1CC3"/>
    <w:rsid w:val="00AE275E"/>
    <w:rsid w:val="00AE65F1"/>
    <w:rsid w:val="00AE6BB4"/>
    <w:rsid w:val="00AE7035"/>
    <w:rsid w:val="00AE74AD"/>
    <w:rsid w:val="00AE7B1B"/>
    <w:rsid w:val="00AF159C"/>
    <w:rsid w:val="00AF2640"/>
    <w:rsid w:val="00AF3C9B"/>
    <w:rsid w:val="00AF4E55"/>
    <w:rsid w:val="00AF684C"/>
    <w:rsid w:val="00B01873"/>
    <w:rsid w:val="00B027B4"/>
    <w:rsid w:val="00B03347"/>
    <w:rsid w:val="00B03907"/>
    <w:rsid w:val="00B03F1C"/>
    <w:rsid w:val="00B0529E"/>
    <w:rsid w:val="00B07D08"/>
    <w:rsid w:val="00B10B9B"/>
    <w:rsid w:val="00B117A0"/>
    <w:rsid w:val="00B135DD"/>
    <w:rsid w:val="00B15269"/>
    <w:rsid w:val="00B15778"/>
    <w:rsid w:val="00B158A5"/>
    <w:rsid w:val="00B17253"/>
    <w:rsid w:val="00B2444C"/>
    <w:rsid w:val="00B25CD5"/>
    <w:rsid w:val="00B27AAA"/>
    <w:rsid w:val="00B30F4D"/>
    <w:rsid w:val="00B31A41"/>
    <w:rsid w:val="00B3310B"/>
    <w:rsid w:val="00B34086"/>
    <w:rsid w:val="00B34EBD"/>
    <w:rsid w:val="00B40199"/>
    <w:rsid w:val="00B406CD"/>
    <w:rsid w:val="00B408EE"/>
    <w:rsid w:val="00B411C7"/>
    <w:rsid w:val="00B416E3"/>
    <w:rsid w:val="00B4208D"/>
    <w:rsid w:val="00B42E95"/>
    <w:rsid w:val="00B43B76"/>
    <w:rsid w:val="00B440A4"/>
    <w:rsid w:val="00B44492"/>
    <w:rsid w:val="00B46EAA"/>
    <w:rsid w:val="00B47045"/>
    <w:rsid w:val="00B50097"/>
    <w:rsid w:val="00B502FF"/>
    <w:rsid w:val="00B53268"/>
    <w:rsid w:val="00B54188"/>
    <w:rsid w:val="00B552CA"/>
    <w:rsid w:val="00B602A1"/>
    <w:rsid w:val="00B62669"/>
    <w:rsid w:val="00B63FC6"/>
    <w:rsid w:val="00B65847"/>
    <w:rsid w:val="00B661E9"/>
    <w:rsid w:val="00B663F7"/>
    <w:rsid w:val="00B67422"/>
    <w:rsid w:val="00B67FEF"/>
    <w:rsid w:val="00B701DF"/>
    <w:rsid w:val="00B70BD4"/>
    <w:rsid w:val="00B73270"/>
    <w:rsid w:val="00B73463"/>
    <w:rsid w:val="00B73733"/>
    <w:rsid w:val="00B73FA4"/>
    <w:rsid w:val="00B74245"/>
    <w:rsid w:val="00B7492B"/>
    <w:rsid w:val="00B77A7D"/>
    <w:rsid w:val="00B77E31"/>
    <w:rsid w:val="00B800B4"/>
    <w:rsid w:val="00B8025C"/>
    <w:rsid w:val="00B80967"/>
    <w:rsid w:val="00B80CAF"/>
    <w:rsid w:val="00B80E3E"/>
    <w:rsid w:val="00B81F33"/>
    <w:rsid w:val="00B82E34"/>
    <w:rsid w:val="00B8375F"/>
    <w:rsid w:val="00B84BF3"/>
    <w:rsid w:val="00B8505D"/>
    <w:rsid w:val="00B87712"/>
    <w:rsid w:val="00B877B1"/>
    <w:rsid w:val="00B87D91"/>
    <w:rsid w:val="00B9016D"/>
    <w:rsid w:val="00B908C2"/>
    <w:rsid w:val="00B93D95"/>
    <w:rsid w:val="00B94E6E"/>
    <w:rsid w:val="00BA0F98"/>
    <w:rsid w:val="00BA1517"/>
    <w:rsid w:val="00BA176A"/>
    <w:rsid w:val="00BA1D09"/>
    <w:rsid w:val="00BA2301"/>
    <w:rsid w:val="00BA2BD0"/>
    <w:rsid w:val="00BA2BF0"/>
    <w:rsid w:val="00BA67FD"/>
    <w:rsid w:val="00BA77C0"/>
    <w:rsid w:val="00BA7C48"/>
    <w:rsid w:val="00BA7E09"/>
    <w:rsid w:val="00BB10EB"/>
    <w:rsid w:val="00BB23A3"/>
    <w:rsid w:val="00BB27A6"/>
    <w:rsid w:val="00BB2DA1"/>
    <w:rsid w:val="00BB2E2F"/>
    <w:rsid w:val="00BB2E66"/>
    <w:rsid w:val="00BB3211"/>
    <w:rsid w:val="00BB3543"/>
    <w:rsid w:val="00BB3663"/>
    <w:rsid w:val="00BB3935"/>
    <w:rsid w:val="00BB4E37"/>
    <w:rsid w:val="00BB714B"/>
    <w:rsid w:val="00BB7165"/>
    <w:rsid w:val="00BB7A2C"/>
    <w:rsid w:val="00BC0309"/>
    <w:rsid w:val="00BC1329"/>
    <w:rsid w:val="00BC189D"/>
    <w:rsid w:val="00BC27F6"/>
    <w:rsid w:val="00BC39F4"/>
    <w:rsid w:val="00BC3FC1"/>
    <w:rsid w:val="00BC4452"/>
    <w:rsid w:val="00BC740C"/>
    <w:rsid w:val="00BD0000"/>
    <w:rsid w:val="00BD1270"/>
    <w:rsid w:val="00BD1B49"/>
    <w:rsid w:val="00BD218B"/>
    <w:rsid w:val="00BD21FE"/>
    <w:rsid w:val="00BD32BC"/>
    <w:rsid w:val="00BD7EE1"/>
    <w:rsid w:val="00BE050B"/>
    <w:rsid w:val="00BE14EB"/>
    <w:rsid w:val="00BE2219"/>
    <w:rsid w:val="00BE26C3"/>
    <w:rsid w:val="00BE2B62"/>
    <w:rsid w:val="00BE2CC5"/>
    <w:rsid w:val="00BE3414"/>
    <w:rsid w:val="00BE516A"/>
    <w:rsid w:val="00BE5219"/>
    <w:rsid w:val="00BE5568"/>
    <w:rsid w:val="00BF0112"/>
    <w:rsid w:val="00BF0206"/>
    <w:rsid w:val="00BF10CC"/>
    <w:rsid w:val="00BF1358"/>
    <w:rsid w:val="00BF25E3"/>
    <w:rsid w:val="00BF33B2"/>
    <w:rsid w:val="00BF3A68"/>
    <w:rsid w:val="00BF3CB4"/>
    <w:rsid w:val="00BF4304"/>
    <w:rsid w:val="00BF4BD6"/>
    <w:rsid w:val="00C0106D"/>
    <w:rsid w:val="00C01863"/>
    <w:rsid w:val="00C02961"/>
    <w:rsid w:val="00C02A60"/>
    <w:rsid w:val="00C0309C"/>
    <w:rsid w:val="00C036DE"/>
    <w:rsid w:val="00C04289"/>
    <w:rsid w:val="00C04338"/>
    <w:rsid w:val="00C0500B"/>
    <w:rsid w:val="00C10EC5"/>
    <w:rsid w:val="00C11CFF"/>
    <w:rsid w:val="00C133BE"/>
    <w:rsid w:val="00C13810"/>
    <w:rsid w:val="00C14B97"/>
    <w:rsid w:val="00C165EB"/>
    <w:rsid w:val="00C17FBB"/>
    <w:rsid w:val="00C2048E"/>
    <w:rsid w:val="00C2069C"/>
    <w:rsid w:val="00C214AE"/>
    <w:rsid w:val="00C21F0E"/>
    <w:rsid w:val="00C22208"/>
    <w:rsid w:val="00C222B4"/>
    <w:rsid w:val="00C2231A"/>
    <w:rsid w:val="00C227BC"/>
    <w:rsid w:val="00C23301"/>
    <w:rsid w:val="00C24D1F"/>
    <w:rsid w:val="00C2578A"/>
    <w:rsid w:val="00C304F3"/>
    <w:rsid w:val="00C30770"/>
    <w:rsid w:val="00C308F8"/>
    <w:rsid w:val="00C30CA7"/>
    <w:rsid w:val="00C31E5F"/>
    <w:rsid w:val="00C33438"/>
    <w:rsid w:val="00C346EC"/>
    <w:rsid w:val="00C34CC8"/>
    <w:rsid w:val="00C352EA"/>
    <w:rsid w:val="00C35CF6"/>
    <w:rsid w:val="00C35F0A"/>
    <w:rsid w:val="00C407E7"/>
    <w:rsid w:val="00C4205C"/>
    <w:rsid w:val="00C42E66"/>
    <w:rsid w:val="00C43FDB"/>
    <w:rsid w:val="00C46266"/>
    <w:rsid w:val="00C47A15"/>
    <w:rsid w:val="00C50878"/>
    <w:rsid w:val="00C50C2F"/>
    <w:rsid w:val="00C50D51"/>
    <w:rsid w:val="00C51D90"/>
    <w:rsid w:val="00C51FCD"/>
    <w:rsid w:val="00C52B00"/>
    <w:rsid w:val="00C533EC"/>
    <w:rsid w:val="00C53AE0"/>
    <w:rsid w:val="00C5470E"/>
    <w:rsid w:val="00C555F6"/>
    <w:rsid w:val="00C55EFB"/>
    <w:rsid w:val="00C56242"/>
    <w:rsid w:val="00C56585"/>
    <w:rsid w:val="00C56B3F"/>
    <w:rsid w:val="00C60A64"/>
    <w:rsid w:val="00C61E65"/>
    <w:rsid w:val="00C6297F"/>
    <w:rsid w:val="00C6392C"/>
    <w:rsid w:val="00C671BE"/>
    <w:rsid w:val="00C67FFA"/>
    <w:rsid w:val="00C72E29"/>
    <w:rsid w:val="00C7555A"/>
    <w:rsid w:val="00C773D9"/>
    <w:rsid w:val="00C77FA0"/>
    <w:rsid w:val="00C805CB"/>
    <w:rsid w:val="00C80A77"/>
    <w:rsid w:val="00C80ACE"/>
    <w:rsid w:val="00C80EE0"/>
    <w:rsid w:val="00C81162"/>
    <w:rsid w:val="00C815D3"/>
    <w:rsid w:val="00C8192F"/>
    <w:rsid w:val="00C8274F"/>
    <w:rsid w:val="00C829BB"/>
    <w:rsid w:val="00C82D5B"/>
    <w:rsid w:val="00C83234"/>
    <w:rsid w:val="00C83666"/>
    <w:rsid w:val="00C84E66"/>
    <w:rsid w:val="00C868FD"/>
    <w:rsid w:val="00C870B5"/>
    <w:rsid w:val="00C915F9"/>
    <w:rsid w:val="00C91630"/>
    <w:rsid w:val="00C919B0"/>
    <w:rsid w:val="00C936F6"/>
    <w:rsid w:val="00C93C64"/>
    <w:rsid w:val="00C966EB"/>
    <w:rsid w:val="00C96A9D"/>
    <w:rsid w:val="00CA04B1"/>
    <w:rsid w:val="00CA2323"/>
    <w:rsid w:val="00CA236A"/>
    <w:rsid w:val="00CA2DFC"/>
    <w:rsid w:val="00CA3923"/>
    <w:rsid w:val="00CA49ED"/>
    <w:rsid w:val="00CA526E"/>
    <w:rsid w:val="00CA5DFA"/>
    <w:rsid w:val="00CA6105"/>
    <w:rsid w:val="00CA6159"/>
    <w:rsid w:val="00CA6634"/>
    <w:rsid w:val="00CB03D4"/>
    <w:rsid w:val="00CB04E4"/>
    <w:rsid w:val="00CB2FCC"/>
    <w:rsid w:val="00CB3BFE"/>
    <w:rsid w:val="00CB507B"/>
    <w:rsid w:val="00CB5CC9"/>
    <w:rsid w:val="00CC21E1"/>
    <w:rsid w:val="00CC3265"/>
    <w:rsid w:val="00CC35EF"/>
    <w:rsid w:val="00CC5048"/>
    <w:rsid w:val="00CC5B18"/>
    <w:rsid w:val="00CC5CC8"/>
    <w:rsid w:val="00CC5F44"/>
    <w:rsid w:val="00CC6246"/>
    <w:rsid w:val="00CD086D"/>
    <w:rsid w:val="00CD1431"/>
    <w:rsid w:val="00CD1A5B"/>
    <w:rsid w:val="00CD1DF2"/>
    <w:rsid w:val="00CD2613"/>
    <w:rsid w:val="00CD4953"/>
    <w:rsid w:val="00CD6A67"/>
    <w:rsid w:val="00CD6F3B"/>
    <w:rsid w:val="00CD751C"/>
    <w:rsid w:val="00CE10AB"/>
    <w:rsid w:val="00CE3AB5"/>
    <w:rsid w:val="00CE4F0B"/>
    <w:rsid w:val="00CE5674"/>
    <w:rsid w:val="00CE5E46"/>
    <w:rsid w:val="00CE5FF5"/>
    <w:rsid w:val="00CE7A38"/>
    <w:rsid w:val="00CF062D"/>
    <w:rsid w:val="00CF0B59"/>
    <w:rsid w:val="00CF28DC"/>
    <w:rsid w:val="00CF346A"/>
    <w:rsid w:val="00CF36A7"/>
    <w:rsid w:val="00CF4A7F"/>
    <w:rsid w:val="00CF4F54"/>
    <w:rsid w:val="00CF51D0"/>
    <w:rsid w:val="00CF6412"/>
    <w:rsid w:val="00D01F60"/>
    <w:rsid w:val="00D0394B"/>
    <w:rsid w:val="00D04226"/>
    <w:rsid w:val="00D12613"/>
    <w:rsid w:val="00D13222"/>
    <w:rsid w:val="00D1463A"/>
    <w:rsid w:val="00D1624A"/>
    <w:rsid w:val="00D168CC"/>
    <w:rsid w:val="00D16B8E"/>
    <w:rsid w:val="00D1754F"/>
    <w:rsid w:val="00D1799A"/>
    <w:rsid w:val="00D20F51"/>
    <w:rsid w:val="00D2138C"/>
    <w:rsid w:val="00D21556"/>
    <w:rsid w:val="00D216A5"/>
    <w:rsid w:val="00D21F5B"/>
    <w:rsid w:val="00D25A94"/>
    <w:rsid w:val="00D2697A"/>
    <w:rsid w:val="00D2783E"/>
    <w:rsid w:val="00D27E94"/>
    <w:rsid w:val="00D31339"/>
    <w:rsid w:val="00D31BD6"/>
    <w:rsid w:val="00D32876"/>
    <w:rsid w:val="00D32A0B"/>
    <w:rsid w:val="00D33FB2"/>
    <w:rsid w:val="00D347D9"/>
    <w:rsid w:val="00D3501D"/>
    <w:rsid w:val="00D36983"/>
    <w:rsid w:val="00D3700C"/>
    <w:rsid w:val="00D43E9F"/>
    <w:rsid w:val="00D46139"/>
    <w:rsid w:val="00D516AE"/>
    <w:rsid w:val="00D52C81"/>
    <w:rsid w:val="00D5364B"/>
    <w:rsid w:val="00D538D7"/>
    <w:rsid w:val="00D569B6"/>
    <w:rsid w:val="00D5740A"/>
    <w:rsid w:val="00D576D5"/>
    <w:rsid w:val="00D60ACC"/>
    <w:rsid w:val="00D63A04"/>
    <w:rsid w:val="00D63F76"/>
    <w:rsid w:val="00D653B1"/>
    <w:rsid w:val="00D678F8"/>
    <w:rsid w:val="00D70668"/>
    <w:rsid w:val="00D71905"/>
    <w:rsid w:val="00D7339B"/>
    <w:rsid w:val="00D74AE1"/>
    <w:rsid w:val="00D7576E"/>
    <w:rsid w:val="00D76B34"/>
    <w:rsid w:val="00D77B40"/>
    <w:rsid w:val="00D8171E"/>
    <w:rsid w:val="00D83DF2"/>
    <w:rsid w:val="00D83F00"/>
    <w:rsid w:val="00D85124"/>
    <w:rsid w:val="00D865A8"/>
    <w:rsid w:val="00D86C82"/>
    <w:rsid w:val="00D87D5A"/>
    <w:rsid w:val="00D87F0C"/>
    <w:rsid w:val="00D90391"/>
    <w:rsid w:val="00D90489"/>
    <w:rsid w:val="00D91B7A"/>
    <w:rsid w:val="00D91DFB"/>
    <w:rsid w:val="00D92872"/>
    <w:rsid w:val="00D92C2D"/>
    <w:rsid w:val="00D930FF"/>
    <w:rsid w:val="00D95BDA"/>
    <w:rsid w:val="00D967BA"/>
    <w:rsid w:val="00DA17CD"/>
    <w:rsid w:val="00DA477C"/>
    <w:rsid w:val="00DA4D9E"/>
    <w:rsid w:val="00DA548E"/>
    <w:rsid w:val="00DA7DB4"/>
    <w:rsid w:val="00DB2219"/>
    <w:rsid w:val="00DB25B3"/>
    <w:rsid w:val="00DB307D"/>
    <w:rsid w:val="00DB4916"/>
    <w:rsid w:val="00DB50E4"/>
    <w:rsid w:val="00DB5880"/>
    <w:rsid w:val="00DB642C"/>
    <w:rsid w:val="00DB665E"/>
    <w:rsid w:val="00DB6C69"/>
    <w:rsid w:val="00DB6E1E"/>
    <w:rsid w:val="00DB73C8"/>
    <w:rsid w:val="00DC0578"/>
    <w:rsid w:val="00DC0D1B"/>
    <w:rsid w:val="00DC0D66"/>
    <w:rsid w:val="00DC12B0"/>
    <w:rsid w:val="00DC1663"/>
    <w:rsid w:val="00DC19AB"/>
    <w:rsid w:val="00DC2CF3"/>
    <w:rsid w:val="00DC48A5"/>
    <w:rsid w:val="00DC4A82"/>
    <w:rsid w:val="00DC542F"/>
    <w:rsid w:val="00DC5EE5"/>
    <w:rsid w:val="00DC6B3F"/>
    <w:rsid w:val="00DC6D2F"/>
    <w:rsid w:val="00DC734E"/>
    <w:rsid w:val="00DD5E22"/>
    <w:rsid w:val="00DE0409"/>
    <w:rsid w:val="00DE0893"/>
    <w:rsid w:val="00DE2814"/>
    <w:rsid w:val="00DE2FA1"/>
    <w:rsid w:val="00DE3E10"/>
    <w:rsid w:val="00DE73D5"/>
    <w:rsid w:val="00DE79B2"/>
    <w:rsid w:val="00DE7A0E"/>
    <w:rsid w:val="00DF005D"/>
    <w:rsid w:val="00DF29C9"/>
    <w:rsid w:val="00DF2DFF"/>
    <w:rsid w:val="00DF2E96"/>
    <w:rsid w:val="00DF3B16"/>
    <w:rsid w:val="00DF3BFD"/>
    <w:rsid w:val="00DF59F6"/>
    <w:rsid w:val="00DF5C68"/>
    <w:rsid w:val="00DF63DA"/>
    <w:rsid w:val="00DF663A"/>
    <w:rsid w:val="00DF7A12"/>
    <w:rsid w:val="00DF7E3C"/>
    <w:rsid w:val="00E005D3"/>
    <w:rsid w:val="00E01272"/>
    <w:rsid w:val="00E020AC"/>
    <w:rsid w:val="00E02A0A"/>
    <w:rsid w:val="00E03846"/>
    <w:rsid w:val="00E038CB"/>
    <w:rsid w:val="00E064E9"/>
    <w:rsid w:val="00E0773B"/>
    <w:rsid w:val="00E10BDA"/>
    <w:rsid w:val="00E12C0C"/>
    <w:rsid w:val="00E14AC9"/>
    <w:rsid w:val="00E1506A"/>
    <w:rsid w:val="00E172B0"/>
    <w:rsid w:val="00E17B47"/>
    <w:rsid w:val="00E2032E"/>
    <w:rsid w:val="00E20A7D"/>
    <w:rsid w:val="00E2214B"/>
    <w:rsid w:val="00E2540A"/>
    <w:rsid w:val="00E258F6"/>
    <w:rsid w:val="00E27A2F"/>
    <w:rsid w:val="00E31396"/>
    <w:rsid w:val="00E34B45"/>
    <w:rsid w:val="00E358C4"/>
    <w:rsid w:val="00E37635"/>
    <w:rsid w:val="00E40AEF"/>
    <w:rsid w:val="00E40E46"/>
    <w:rsid w:val="00E4122C"/>
    <w:rsid w:val="00E41415"/>
    <w:rsid w:val="00E42319"/>
    <w:rsid w:val="00E42A94"/>
    <w:rsid w:val="00E44BE8"/>
    <w:rsid w:val="00E458BF"/>
    <w:rsid w:val="00E46C29"/>
    <w:rsid w:val="00E4733B"/>
    <w:rsid w:val="00E47A74"/>
    <w:rsid w:val="00E47F7F"/>
    <w:rsid w:val="00E5002E"/>
    <w:rsid w:val="00E50540"/>
    <w:rsid w:val="00E512CC"/>
    <w:rsid w:val="00E5198B"/>
    <w:rsid w:val="00E51A8E"/>
    <w:rsid w:val="00E53355"/>
    <w:rsid w:val="00E55A84"/>
    <w:rsid w:val="00E56440"/>
    <w:rsid w:val="00E56D95"/>
    <w:rsid w:val="00E61315"/>
    <w:rsid w:val="00E622E8"/>
    <w:rsid w:val="00E6406D"/>
    <w:rsid w:val="00E6445F"/>
    <w:rsid w:val="00E6473A"/>
    <w:rsid w:val="00E658CB"/>
    <w:rsid w:val="00E659F5"/>
    <w:rsid w:val="00E65EE0"/>
    <w:rsid w:val="00E6723E"/>
    <w:rsid w:val="00E67A5C"/>
    <w:rsid w:val="00E67BBC"/>
    <w:rsid w:val="00E704D1"/>
    <w:rsid w:val="00E706E7"/>
    <w:rsid w:val="00E72A8E"/>
    <w:rsid w:val="00E72F8D"/>
    <w:rsid w:val="00E731CF"/>
    <w:rsid w:val="00E734BE"/>
    <w:rsid w:val="00E76036"/>
    <w:rsid w:val="00E760A3"/>
    <w:rsid w:val="00E770F6"/>
    <w:rsid w:val="00E81220"/>
    <w:rsid w:val="00E81AA0"/>
    <w:rsid w:val="00E84229"/>
    <w:rsid w:val="00E86D30"/>
    <w:rsid w:val="00E8766C"/>
    <w:rsid w:val="00E90E4E"/>
    <w:rsid w:val="00E91682"/>
    <w:rsid w:val="00E92108"/>
    <w:rsid w:val="00E92AF2"/>
    <w:rsid w:val="00E92F1E"/>
    <w:rsid w:val="00E9391E"/>
    <w:rsid w:val="00E93CD8"/>
    <w:rsid w:val="00E93D6C"/>
    <w:rsid w:val="00E942AE"/>
    <w:rsid w:val="00E9698E"/>
    <w:rsid w:val="00E97138"/>
    <w:rsid w:val="00E97323"/>
    <w:rsid w:val="00EA1052"/>
    <w:rsid w:val="00EA218F"/>
    <w:rsid w:val="00EA2419"/>
    <w:rsid w:val="00EA2904"/>
    <w:rsid w:val="00EA3C9B"/>
    <w:rsid w:val="00EA4632"/>
    <w:rsid w:val="00EA4F29"/>
    <w:rsid w:val="00EA5F83"/>
    <w:rsid w:val="00EA668C"/>
    <w:rsid w:val="00EA6F9D"/>
    <w:rsid w:val="00EB35B2"/>
    <w:rsid w:val="00EB3A38"/>
    <w:rsid w:val="00EB5510"/>
    <w:rsid w:val="00EB6784"/>
    <w:rsid w:val="00EB6F3C"/>
    <w:rsid w:val="00EC16E8"/>
    <w:rsid w:val="00EC1E2C"/>
    <w:rsid w:val="00EC24B7"/>
    <w:rsid w:val="00EC284D"/>
    <w:rsid w:val="00EC5E1D"/>
    <w:rsid w:val="00EC7142"/>
    <w:rsid w:val="00ED030E"/>
    <w:rsid w:val="00ED1C7D"/>
    <w:rsid w:val="00ED2A8D"/>
    <w:rsid w:val="00ED2B45"/>
    <w:rsid w:val="00ED2CE8"/>
    <w:rsid w:val="00ED2F49"/>
    <w:rsid w:val="00ED5F97"/>
    <w:rsid w:val="00ED7D5F"/>
    <w:rsid w:val="00EE0984"/>
    <w:rsid w:val="00EE1F49"/>
    <w:rsid w:val="00EE239E"/>
    <w:rsid w:val="00EE54CB"/>
    <w:rsid w:val="00EE6F50"/>
    <w:rsid w:val="00EF1C54"/>
    <w:rsid w:val="00EF23C8"/>
    <w:rsid w:val="00EF404B"/>
    <w:rsid w:val="00EF490D"/>
    <w:rsid w:val="00EF538A"/>
    <w:rsid w:val="00EF5517"/>
    <w:rsid w:val="00EF616E"/>
    <w:rsid w:val="00EF7AB3"/>
    <w:rsid w:val="00F00011"/>
    <w:rsid w:val="00F00376"/>
    <w:rsid w:val="00F00D83"/>
    <w:rsid w:val="00F02991"/>
    <w:rsid w:val="00F02F1F"/>
    <w:rsid w:val="00F02F9B"/>
    <w:rsid w:val="00F04A53"/>
    <w:rsid w:val="00F06B06"/>
    <w:rsid w:val="00F06E71"/>
    <w:rsid w:val="00F0705C"/>
    <w:rsid w:val="00F070AF"/>
    <w:rsid w:val="00F10209"/>
    <w:rsid w:val="00F124DA"/>
    <w:rsid w:val="00F15682"/>
    <w:rsid w:val="00F157E2"/>
    <w:rsid w:val="00F2051A"/>
    <w:rsid w:val="00F211ED"/>
    <w:rsid w:val="00F21D6B"/>
    <w:rsid w:val="00F226A7"/>
    <w:rsid w:val="00F240B2"/>
    <w:rsid w:val="00F24385"/>
    <w:rsid w:val="00F24870"/>
    <w:rsid w:val="00F25249"/>
    <w:rsid w:val="00F25BA6"/>
    <w:rsid w:val="00F27C5C"/>
    <w:rsid w:val="00F32F86"/>
    <w:rsid w:val="00F33A86"/>
    <w:rsid w:val="00F3517E"/>
    <w:rsid w:val="00F35B6F"/>
    <w:rsid w:val="00F366CD"/>
    <w:rsid w:val="00F370B7"/>
    <w:rsid w:val="00F37259"/>
    <w:rsid w:val="00F403F4"/>
    <w:rsid w:val="00F41744"/>
    <w:rsid w:val="00F41BA6"/>
    <w:rsid w:val="00F42554"/>
    <w:rsid w:val="00F4462B"/>
    <w:rsid w:val="00F453B6"/>
    <w:rsid w:val="00F46310"/>
    <w:rsid w:val="00F472BC"/>
    <w:rsid w:val="00F47DAD"/>
    <w:rsid w:val="00F527AC"/>
    <w:rsid w:val="00F52FC5"/>
    <w:rsid w:val="00F56C26"/>
    <w:rsid w:val="00F60054"/>
    <w:rsid w:val="00F609D6"/>
    <w:rsid w:val="00F61D83"/>
    <w:rsid w:val="00F64B31"/>
    <w:rsid w:val="00F64E3C"/>
    <w:rsid w:val="00F65DD1"/>
    <w:rsid w:val="00F65F03"/>
    <w:rsid w:val="00F67BA3"/>
    <w:rsid w:val="00F70611"/>
    <w:rsid w:val="00F707B3"/>
    <w:rsid w:val="00F71135"/>
    <w:rsid w:val="00F71F53"/>
    <w:rsid w:val="00F73BFC"/>
    <w:rsid w:val="00F74785"/>
    <w:rsid w:val="00F74E65"/>
    <w:rsid w:val="00F77615"/>
    <w:rsid w:val="00F80841"/>
    <w:rsid w:val="00F814EE"/>
    <w:rsid w:val="00F81908"/>
    <w:rsid w:val="00F834EA"/>
    <w:rsid w:val="00F85E4F"/>
    <w:rsid w:val="00F90461"/>
    <w:rsid w:val="00F90A8A"/>
    <w:rsid w:val="00F91044"/>
    <w:rsid w:val="00F92251"/>
    <w:rsid w:val="00F952F8"/>
    <w:rsid w:val="00F97068"/>
    <w:rsid w:val="00FA0275"/>
    <w:rsid w:val="00FA29B6"/>
    <w:rsid w:val="00FA478F"/>
    <w:rsid w:val="00FA5260"/>
    <w:rsid w:val="00FA5EDF"/>
    <w:rsid w:val="00FA670D"/>
    <w:rsid w:val="00FB0921"/>
    <w:rsid w:val="00FB16A8"/>
    <w:rsid w:val="00FB40A0"/>
    <w:rsid w:val="00FB51A6"/>
    <w:rsid w:val="00FB55B7"/>
    <w:rsid w:val="00FB574D"/>
    <w:rsid w:val="00FC08C2"/>
    <w:rsid w:val="00FC378B"/>
    <w:rsid w:val="00FC3977"/>
    <w:rsid w:val="00FC3BB9"/>
    <w:rsid w:val="00FC3BF5"/>
    <w:rsid w:val="00FC7368"/>
    <w:rsid w:val="00FD0569"/>
    <w:rsid w:val="00FD172D"/>
    <w:rsid w:val="00FD1E43"/>
    <w:rsid w:val="00FD2F16"/>
    <w:rsid w:val="00FD4FF2"/>
    <w:rsid w:val="00FD5561"/>
    <w:rsid w:val="00FD58AC"/>
    <w:rsid w:val="00FD6065"/>
    <w:rsid w:val="00FD7E61"/>
    <w:rsid w:val="00FE0F29"/>
    <w:rsid w:val="00FE10E4"/>
    <w:rsid w:val="00FE15B6"/>
    <w:rsid w:val="00FE36CA"/>
    <w:rsid w:val="00FE3FC4"/>
    <w:rsid w:val="00FE6ADB"/>
    <w:rsid w:val="00FF1346"/>
    <w:rsid w:val="00FF2936"/>
    <w:rsid w:val="00FF6538"/>
    <w:rsid w:val="00FF6FFD"/>
    <w:rsid w:val="00FF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B7952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 w:qFormat="1"/>
    <w:lsdException w:name="heading 6" w:semiHidden="1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iPriority="0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8C2"/>
    <w:pPr>
      <w:spacing w:after="0" w:line="240" w:lineRule="auto"/>
    </w:pPr>
    <w:rPr>
      <w:rFonts w:cs="Times New Roman"/>
      <w:sz w:val="18"/>
      <w:szCs w:val="24"/>
      <w:lang w:val="en-GB" w:eastAsia="en-GB"/>
    </w:rPr>
  </w:style>
  <w:style w:type="paragraph" w:styleId="Heading1">
    <w:name w:val="heading 1"/>
    <w:basedOn w:val="Normal"/>
    <w:next w:val="Heading1separatationline"/>
    <w:link w:val="Heading1Char"/>
    <w:qFormat/>
    <w:rsid w:val="00C52B00"/>
    <w:pPr>
      <w:keepNext/>
      <w:keepLines/>
      <w:numPr>
        <w:numId w:val="15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AFAA"/>
      <w:sz w:val="28"/>
    </w:rPr>
  </w:style>
  <w:style w:type="paragraph" w:styleId="Heading2">
    <w:name w:val="heading 2"/>
    <w:basedOn w:val="Normal"/>
    <w:next w:val="Heading2separationline"/>
    <w:link w:val="Heading2Char"/>
    <w:autoRedefine/>
    <w:qFormat/>
    <w:rsid w:val="00926E83"/>
    <w:pPr>
      <w:keepNext/>
      <w:keepLines/>
      <w:numPr>
        <w:ilvl w:val="1"/>
        <w:numId w:val="15"/>
      </w:numPr>
      <w:ind w:right="709"/>
      <w:outlineLvl w:val="1"/>
    </w:pPr>
    <w:rPr>
      <w:rFonts w:asciiTheme="majorHAnsi" w:eastAsiaTheme="majorEastAsia" w:hAnsiTheme="majorHAnsi" w:cstheme="majorBidi"/>
      <w:b/>
      <w:bCs/>
      <w:color w:val="00AFAA"/>
      <w:sz w:val="28"/>
      <w:szCs w:val="28"/>
      <w:lang w:eastAsia="de-DE"/>
    </w:rPr>
  </w:style>
  <w:style w:type="paragraph" w:styleId="Heading3">
    <w:name w:val="heading 3"/>
    <w:basedOn w:val="Normal"/>
    <w:next w:val="BodyText"/>
    <w:link w:val="Heading3Char"/>
    <w:autoRedefine/>
    <w:qFormat/>
    <w:rsid w:val="0038528A"/>
    <w:pPr>
      <w:keepNext/>
      <w:keepLines/>
      <w:numPr>
        <w:ilvl w:val="2"/>
        <w:numId w:val="15"/>
      </w:numPr>
      <w:spacing w:after="60"/>
      <w:ind w:right="851"/>
      <w:outlineLvl w:val="2"/>
    </w:pPr>
    <w:rPr>
      <w:rFonts w:asciiTheme="majorHAnsi" w:eastAsiaTheme="majorEastAsia" w:hAnsiTheme="majorHAnsi" w:cstheme="majorBidi"/>
      <w:b/>
      <w:bCs/>
      <w:smallCaps/>
      <w:color w:val="00AFAA"/>
    </w:rPr>
  </w:style>
  <w:style w:type="paragraph" w:styleId="Heading4">
    <w:name w:val="heading 4"/>
    <w:basedOn w:val="Normal"/>
    <w:next w:val="BodyText"/>
    <w:link w:val="Heading4Char"/>
    <w:qFormat/>
    <w:rsid w:val="00C52B00"/>
    <w:pPr>
      <w:keepNext/>
      <w:keepLines/>
      <w:numPr>
        <w:ilvl w:val="3"/>
        <w:numId w:val="15"/>
      </w:numPr>
      <w:spacing w:before="120" w:after="120"/>
      <w:ind w:right="992"/>
      <w:outlineLvl w:val="3"/>
    </w:pPr>
    <w:rPr>
      <w:rFonts w:asciiTheme="majorHAnsi" w:eastAsiaTheme="majorEastAsia" w:hAnsiTheme="majorHAnsi" w:cstheme="majorBidi"/>
      <w:b/>
      <w:bCs/>
      <w:iCs/>
      <w:color w:val="00AFAA"/>
    </w:rPr>
  </w:style>
  <w:style w:type="paragraph" w:styleId="Heading5">
    <w:name w:val="heading 5"/>
    <w:basedOn w:val="Normal"/>
    <w:next w:val="Normal"/>
    <w:link w:val="Heading5Char"/>
    <w:rsid w:val="00E81AA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E81AA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E81AA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E81AA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E81AA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E81AA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E81AA0"/>
    <w:rPr>
      <w:sz w:val="20"/>
      <w:lang w:val="en-GB"/>
    </w:rPr>
  </w:style>
  <w:style w:type="paragraph" w:styleId="Footer">
    <w:name w:val="footer"/>
    <w:link w:val="FooterChar"/>
    <w:rsid w:val="00E81AA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E81AA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81A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81AA0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E81A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E81AA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C52B00"/>
    <w:rPr>
      <w:rFonts w:asciiTheme="majorHAnsi" w:eastAsiaTheme="majorEastAsia" w:hAnsiTheme="majorHAnsi" w:cstheme="majorBidi"/>
      <w:b/>
      <w:bCs/>
      <w:caps/>
      <w:color w:val="00AFAA"/>
      <w:sz w:val="28"/>
      <w:szCs w:val="24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926E83"/>
    <w:rPr>
      <w:rFonts w:asciiTheme="majorHAnsi" w:eastAsiaTheme="majorEastAsia" w:hAnsiTheme="majorHAnsi" w:cstheme="majorBidi"/>
      <w:b/>
      <w:bCs/>
      <w:color w:val="00AFAA"/>
      <w:sz w:val="28"/>
      <w:szCs w:val="28"/>
      <w:lang w:val="en-GB" w:eastAsia="de-DE"/>
    </w:rPr>
  </w:style>
  <w:style w:type="character" w:customStyle="1" w:styleId="Heading3Char">
    <w:name w:val="Heading 3 Char"/>
    <w:basedOn w:val="DefaultParagraphFont"/>
    <w:link w:val="Heading3"/>
    <w:rsid w:val="0038528A"/>
    <w:rPr>
      <w:rFonts w:asciiTheme="majorHAnsi" w:eastAsiaTheme="majorEastAsia" w:hAnsiTheme="majorHAnsi" w:cstheme="majorBidi"/>
      <w:b/>
      <w:bCs/>
      <w:smallCaps/>
      <w:color w:val="00AFAA"/>
      <w:sz w:val="18"/>
      <w:szCs w:val="24"/>
      <w:lang w:val="en-GB" w:eastAsia="en-GB"/>
    </w:rPr>
  </w:style>
  <w:style w:type="paragraph" w:styleId="List">
    <w:name w:val="List"/>
    <w:basedOn w:val="Normal"/>
    <w:uiPriority w:val="99"/>
    <w:unhideWhenUsed/>
    <w:rsid w:val="00E81AA0"/>
    <w:pPr>
      <w:ind w:left="360" w:hanging="360"/>
      <w:contextualSpacing/>
    </w:pPr>
  </w:style>
  <w:style w:type="character" w:customStyle="1" w:styleId="Heading4Char">
    <w:name w:val="Heading 4 Char"/>
    <w:basedOn w:val="DefaultParagraphFont"/>
    <w:link w:val="Heading4"/>
    <w:rsid w:val="00C52B00"/>
    <w:rPr>
      <w:rFonts w:asciiTheme="majorHAnsi" w:eastAsiaTheme="majorEastAsia" w:hAnsiTheme="majorHAnsi" w:cstheme="majorBidi"/>
      <w:b/>
      <w:bCs/>
      <w:iCs/>
      <w:color w:val="00AFAA"/>
      <w:sz w:val="18"/>
      <w:szCs w:val="24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E81AA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E81AA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E81AA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E81AA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E81AA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rsid w:val="00E56440"/>
    <w:pPr>
      <w:numPr>
        <w:numId w:val="6"/>
      </w:numPr>
      <w:spacing w:after="120"/>
    </w:pPr>
    <w:rPr>
      <w:color w:val="000000" w:themeColor="text1"/>
    </w:rPr>
  </w:style>
  <w:style w:type="paragraph" w:customStyle="1" w:styleId="Bullet2">
    <w:name w:val="Bullet 2"/>
    <w:basedOn w:val="Normal"/>
    <w:link w:val="Bullet2Char"/>
    <w:qFormat/>
    <w:rsid w:val="00BE2219"/>
    <w:pPr>
      <w:numPr>
        <w:numId w:val="7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E770F6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</w:rPr>
  </w:style>
  <w:style w:type="paragraph" w:customStyle="1" w:styleId="Heading2separationline">
    <w:name w:val="Heading 2 separation line"/>
    <w:basedOn w:val="Normal"/>
    <w:next w:val="BodyText"/>
    <w:rsid w:val="00E770F6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</w:rPr>
  </w:style>
  <w:style w:type="paragraph" w:customStyle="1" w:styleId="PageNumber1">
    <w:name w:val="Page Number1"/>
    <w:basedOn w:val="Normal"/>
    <w:rsid w:val="00E81AA0"/>
    <w:pPr>
      <w:spacing w:line="180" w:lineRule="exact"/>
      <w:jc w:val="right"/>
    </w:pPr>
    <w:rPr>
      <w:color w:val="00558C" w:themeColor="accent1"/>
    </w:rPr>
  </w:style>
  <w:style w:type="paragraph" w:customStyle="1" w:styleId="Editionnumber">
    <w:name w:val="Edition number"/>
    <w:basedOn w:val="Normal"/>
    <w:rsid w:val="00E81AA0"/>
    <w:rPr>
      <w:b/>
      <w:color w:val="00558C" w:themeColor="accent1"/>
      <w:sz w:val="50"/>
      <w:szCs w:val="50"/>
    </w:rPr>
  </w:style>
  <w:style w:type="paragraph" w:customStyle="1" w:styleId="Contents">
    <w:name w:val="Contents"/>
    <w:basedOn w:val="Header"/>
    <w:rsid w:val="00E81AA0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D01F60"/>
    <w:pPr>
      <w:tabs>
        <w:tab w:val="right" w:leader="dot" w:pos="9781"/>
      </w:tabs>
      <w:spacing w:after="40" w:line="300" w:lineRule="atLeast"/>
      <w:ind w:left="425" w:right="425" w:hanging="425"/>
    </w:pPr>
    <w:rPr>
      <w:b/>
      <w:noProof/>
      <w:color w:val="00558C" w:themeColor="accent1"/>
    </w:rPr>
  </w:style>
  <w:style w:type="paragraph" w:styleId="TOC2">
    <w:name w:val="toc 2"/>
    <w:basedOn w:val="Normal"/>
    <w:next w:val="Normal"/>
    <w:autoRedefine/>
    <w:uiPriority w:val="39"/>
    <w:rsid w:val="00B53268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00558C" w:themeColor="accent1"/>
    </w:rPr>
  </w:style>
  <w:style w:type="character" w:styleId="Hyperlink">
    <w:name w:val="Hyperlink"/>
    <w:basedOn w:val="DefaultParagraphFont"/>
    <w:uiPriority w:val="99"/>
    <w:unhideWhenUsed/>
    <w:rsid w:val="00E81AA0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E81AA0"/>
    <w:pPr>
      <w:contextualSpacing/>
    </w:pPr>
  </w:style>
  <w:style w:type="paragraph" w:styleId="TableofFigures">
    <w:name w:val="table of figures"/>
    <w:basedOn w:val="Normal"/>
    <w:next w:val="Normal"/>
    <w:uiPriority w:val="99"/>
    <w:rsid w:val="00E81AA0"/>
    <w:pPr>
      <w:tabs>
        <w:tab w:val="right" w:leader="dot" w:pos="9781"/>
      </w:tabs>
      <w:spacing w:after="60"/>
      <w:ind w:left="1276" w:hanging="1276"/>
    </w:pPr>
    <w:rPr>
      <w:i/>
    </w:rPr>
  </w:style>
  <w:style w:type="paragraph" w:customStyle="1" w:styleId="Tabletext">
    <w:name w:val="Table text"/>
    <w:basedOn w:val="Normal"/>
    <w:qFormat/>
    <w:rsid w:val="00651526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E81AA0"/>
    <w:rPr>
      <w:b/>
      <w:color w:val="009FE3" w:themeColor="accent2"/>
    </w:rPr>
  </w:style>
  <w:style w:type="table" w:styleId="MediumShading1">
    <w:name w:val="Medium Shading 1"/>
    <w:basedOn w:val="TableNormal"/>
    <w:uiPriority w:val="63"/>
    <w:rsid w:val="00E81AA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E81AA0"/>
    <w:rPr>
      <w:b/>
      <w:bCs/>
      <w:i/>
      <w:color w:val="575756"/>
      <w:u w:val="single"/>
    </w:rPr>
  </w:style>
  <w:style w:type="paragraph" w:styleId="TOC3">
    <w:name w:val="toc 3"/>
    <w:basedOn w:val="Normal"/>
    <w:next w:val="Normal"/>
    <w:uiPriority w:val="39"/>
    <w:unhideWhenUsed/>
    <w:rsid w:val="003D4415"/>
    <w:pPr>
      <w:tabs>
        <w:tab w:val="right" w:leader="dot" w:pos="9781"/>
        <w:tab w:val="left" w:leader="dot" w:pos="10348"/>
      </w:tabs>
      <w:spacing w:after="60"/>
      <w:ind w:left="1134" w:right="425" w:hanging="709"/>
    </w:pPr>
    <w:rPr>
      <w:color w:val="00558C"/>
    </w:rPr>
  </w:style>
  <w:style w:type="paragraph" w:styleId="BodyTextIndent3">
    <w:name w:val="Body Text Indent 3"/>
    <w:basedOn w:val="Normal"/>
    <w:link w:val="BodyTextIndent3Char"/>
    <w:semiHidden/>
    <w:unhideWhenUsed/>
    <w:rsid w:val="00E81AA0"/>
    <w:pPr>
      <w:spacing w:after="120"/>
      <w:ind w:left="360"/>
    </w:pPr>
    <w:rPr>
      <w:sz w:val="16"/>
      <w:szCs w:val="16"/>
    </w:rPr>
  </w:style>
  <w:style w:type="paragraph" w:styleId="List2">
    <w:name w:val="List 2"/>
    <w:basedOn w:val="Normal"/>
    <w:unhideWhenUsed/>
    <w:rsid w:val="00CC6246"/>
    <w:pPr>
      <w:ind w:left="720" w:hanging="360"/>
      <w:contextualSpacing/>
    </w:pPr>
  </w:style>
  <w:style w:type="character" w:customStyle="1" w:styleId="Bullet2Char">
    <w:name w:val="Bullet 2 Char"/>
    <w:basedOn w:val="DefaultParagraphFont"/>
    <w:link w:val="Bullet2"/>
    <w:rsid w:val="00BE2219"/>
    <w:rPr>
      <w:rFonts w:cs="Times New Roman"/>
      <w:color w:val="000000" w:themeColor="text1"/>
      <w:szCs w:val="24"/>
      <w:lang w:val="en-GB" w:eastAsia="en-GB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E81AA0"/>
    <w:rPr>
      <w:sz w:val="16"/>
      <w:szCs w:val="16"/>
      <w:lang w:val="en-GB"/>
    </w:rPr>
  </w:style>
  <w:style w:type="paragraph" w:customStyle="1" w:styleId="AppendixHead1">
    <w:name w:val="Appendix Head 1"/>
    <w:basedOn w:val="Normal"/>
    <w:next w:val="Heading1separatationline"/>
    <w:rsid w:val="00C52B00"/>
    <w:pPr>
      <w:numPr>
        <w:numId w:val="4"/>
      </w:numPr>
      <w:spacing w:before="120" w:after="120"/>
    </w:pPr>
    <w:rPr>
      <w:rFonts w:eastAsia="Calibri" w:cs="Arial"/>
      <w:b/>
      <w:caps/>
      <w:color w:val="00AFAA"/>
      <w:sz w:val="28"/>
    </w:rPr>
  </w:style>
  <w:style w:type="paragraph" w:customStyle="1" w:styleId="AppendixHead2">
    <w:name w:val="Appendix Head 2"/>
    <w:basedOn w:val="Normal"/>
    <w:next w:val="Heading2separationline"/>
    <w:rsid w:val="00C52B00"/>
    <w:pPr>
      <w:numPr>
        <w:ilvl w:val="1"/>
        <w:numId w:val="4"/>
      </w:numPr>
      <w:spacing w:before="120" w:after="120"/>
    </w:pPr>
    <w:rPr>
      <w:rFonts w:eastAsia="Calibri" w:cs="Arial"/>
      <w:b/>
      <w:caps/>
      <w:color w:val="00AFAA"/>
      <w:sz w:val="24"/>
    </w:rPr>
  </w:style>
  <w:style w:type="paragraph" w:customStyle="1" w:styleId="AppendixHead3">
    <w:name w:val="Appendix Head 3"/>
    <w:basedOn w:val="Normal"/>
    <w:next w:val="BodyText"/>
    <w:rsid w:val="00C52B00"/>
    <w:pPr>
      <w:numPr>
        <w:ilvl w:val="2"/>
        <w:numId w:val="4"/>
      </w:numPr>
      <w:spacing w:before="120" w:after="120"/>
    </w:pPr>
    <w:rPr>
      <w:rFonts w:eastAsia="Calibri" w:cs="Arial"/>
      <w:b/>
      <w:smallCaps/>
      <w:color w:val="00AFAA"/>
    </w:rPr>
  </w:style>
  <w:style w:type="paragraph" w:customStyle="1" w:styleId="AppendixHead4">
    <w:name w:val="Appendix Head 4"/>
    <w:basedOn w:val="Normal"/>
    <w:next w:val="BodyText"/>
    <w:rsid w:val="00C52B00"/>
    <w:pPr>
      <w:numPr>
        <w:ilvl w:val="3"/>
        <w:numId w:val="4"/>
      </w:numPr>
      <w:spacing w:before="120" w:after="120"/>
    </w:pPr>
    <w:rPr>
      <w:rFonts w:eastAsia="Calibri" w:cs="Arial"/>
      <w:b/>
      <w:color w:val="00AFAA"/>
    </w:rPr>
  </w:style>
  <w:style w:type="paragraph" w:customStyle="1" w:styleId="Annex">
    <w:name w:val="Annex"/>
    <w:basedOn w:val="Normal"/>
    <w:next w:val="BodyText"/>
    <w:link w:val="AnnexChar"/>
    <w:qFormat/>
    <w:rsid w:val="0070239E"/>
    <w:pPr>
      <w:numPr>
        <w:numId w:val="2"/>
      </w:numPr>
      <w:spacing w:after="360"/>
    </w:pPr>
    <w:rPr>
      <w:b/>
      <w:i/>
      <w:caps/>
      <w:color w:val="407EC9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70239E"/>
    <w:rPr>
      <w:rFonts w:cs="Times New Roman"/>
      <w:b/>
      <w:i/>
      <w:caps/>
      <w:color w:val="407EC9"/>
      <w:sz w:val="28"/>
      <w:szCs w:val="24"/>
      <w:u w:val="single"/>
      <w:lang w:val="en-GB" w:eastAsia="en-GB"/>
    </w:rPr>
  </w:style>
  <w:style w:type="paragraph" w:customStyle="1" w:styleId="AnnexAHead1">
    <w:name w:val="Annex A Head 1"/>
    <w:basedOn w:val="Normal"/>
    <w:next w:val="Heading1separatationline"/>
    <w:rsid w:val="00C52B00"/>
    <w:pPr>
      <w:numPr>
        <w:numId w:val="13"/>
      </w:numPr>
      <w:spacing w:before="120" w:after="120"/>
    </w:pPr>
    <w:rPr>
      <w:rFonts w:eastAsia="Calibri" w:cs="Calibri"/>
      <w:b/>
      <w:bCs/>
      <w:caps/>
      <w:color w:val="00AFAA"/>
      <w:sz w:val="28"/>
    </w:rPr>
  </w:style>
  <w:style w:type="paragraph" w:customStyle="1" w:styleId="AnnexAHead2">
    <w:name w:val="Annex A Head 2"/>
    <w:basedOn w:val="Normal"/>
    <w:next w:val="Heading2separationline"/>
    <w:rsid w:val="00C52B00"/>
    <w:pPr>
      <w:numPr>
        <w:ilvl w:val="1"/>
        <w:numId w:val="13"/>
      </w:numPr>
      <w:spacing w:before="120" w:after="120"/>
    </w:pPr>
    <w:rPr>
      <w:rFonts w:eastAsia="Calibri" w:cs="Calibri"/>
      <w:b/>
      <w:caps/>
      <w:color w:val="00AFAA"/>
      <w:sz w:val="24"/>
    </w:rPr>
  </w:style>
  <w:style w:type="paragraph" w:styleId="BodyText">
    <w:name w:val="Body Text"/>
    <w:basedOn w:val="Normal"/>
    <w:link w:val="BodyTextChar"/>
    <w:unhideWhenUsed/>
    <w:qFormat/>
    <w:rsid w:val="00BE2219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BE2219"/>
    <w:rPr>
      <w:rFonts w:cs="Times New Roman"/>
      <w:szCs w:val="24"/>
      <w:lang w:val="en-GB" w:eastAsia="en-GB"/>
    </w:rPr>
  </w:style>
  <w:style w:type="paragraph" w:customStyle="1" w:styleId="AnnexAHead3">
    <w:name w:val="Annex A Head 3"/>
    <w:basedOn w:val="Normal"/>
    <w:next w:val="BodyText"/>
    <w:rsid w:val="00C52B00"/>
    <w:pPr>
      <w:numPr>
        <w:ilvl w:val="2"/>
        <w:numId w:val="13"/>
      </w:numPr>
      <w:spacing w:before="120" w:after="120"/>
    </w:pPr>
    <w:rPr>
      <w:rFonts w:eastAsia="Calibri" w:cs="Calibri"/>
      <w:b/>
      <w:smallCaps/>
      <w:color w:val="00AFAA"/>
    </w:rPr>
  </w:style>
  <w:style w:type="paragraph" w:customStyle="1" w:styleId="AnnexAHead4">
    <w:name w:val="Annex A Head 4"/>
    <w:basedOn w:val="Normal"/>
    <w:next w:val="BodyText"/>
    <w:rsid w:val="00C52B00"/>
    <w:pPr>
      <w:numPr>
        <w:ilvl w:val="3"/>
        <w:numId w:val="13"/>
      </w:numPr>
      <w:spacing w:before="120" w:after="120"/>
    </w:pPr>
    <w:rPr>
      <w:rFonts w:eastAsia="Calibri" w:cs="Calibri"/>
      <w:b/>
      <w:color w:val="00AFAA"/>
    </w:rPr>
  </w:style>
  <w:style w:type="paragraph" w:customStyle="1" w:styleId="Appendix">
    <w:name w:val="Appendix"/>
    <w:basedOn w:val="Annex"/>
    <w:next w:val="Normal"/>
    <w:qFormat/>
    <w:rsid w:val="00C52B00"/>
    <w:pPr>
      <w:numPr>
        <w:numId w:val="3"/>
      </w:numPr>
      <w:spacing w:before="120" w:after="240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E81AA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524518"/>
  </w:style>
  <w:style w:type="character" w:customStyle="1" w:styleId="CommentTextChar">
    <w:name w:val="Comment Text Char"/>
    <w:basedOn w:val="DefaultParagraphFont"/>
    <w:link w:val="CommentText"/>
    <w:rsid w:val="00524518"/>
    <w:rPr>
      <w:rFonts w:cs="Times New Roman"/>
      <w:sz w:val="24"/>
      <w:szCs w:val="24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E81AA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E81AA0"/>
    <w:rPr>
      <w:rFonts w:cs="Times New Roman"/>
      <w:b/>
      <w:bCs/>
      <w:sz w:val="20"/>
      <w:szCs w:val="20"/>
      <w:lang w:val="en-GB" w:eastAsia="en-GB"/>
    </w:rPr>
  </w:style>
  <w:style w:type="paragraph" w:styleId="FootnoteText">
    <w:name w:val="footnote text"/>
    <w:basedOn w:val="Normal"/>
    <w:link w:val="FootnoteTextChar"/>
    <w:unhideWhenUsed/>
    <w:rsid w:val="00E81AA0"/>
    <w:pPr>
      <w:tabs>
        <w:tab w:val="left" w:pos="425"/>
      </w:tabs>
      <w:ind w:left="425" w:hanging="425"/>
    </w:pPr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E81AA0"/>
    <w:rPr>
      <w:sz w:val="18"/>
      <w:szCs w:val="24"/>
      <w:vertAlign w:val="superscript"/>
      <w:lang w:val="en-GB"/>
    </w:rPr>
  </w:style>
  <w:style w:type="paragraph" w:customStyle="1" w:styleId="InsetList">
    <w:name w:val="Inset List"/>
    <w:basedOn w:val="Normal"/>
    <w:rsid w:val="00C52B00"/>
    <w:pPr>
      <w:numPr>
        <w:numId w:val="10"/>
      </w:numPr>
      <w:tabs>
        <w:tab w:val="num" w:pos="360"/>
      </w:tabs>
      <w:spacing w:after="120"/>
      <w:ind w:left="0" w:firstLine="0"/>
      <w:jc w:val="both"/>
    </w:pPr>
  </w:style>
  <w:style w:type="paragraph" w:customStyle="1" w:styleId="Footereditionno">
    <w:name w:val="Footer edition no."/>
    <w:basedOn w:val="Normal"/>
    <w:rsid w:val="00E81AA0"/>
    <w:pPr>
      <w:tabs>
        <w:tab w:val="right" w:pos="10206"/>
      </w:tabs>
    </w:pPr>
    <w:rPr>
      <w:b/>
      <w:color w:val="00558C"/>
      <w:sz w:val="15"/>
    </w:rPr>
  </w:style>
  <w:style w:type="paragraph" w:customStyle="1" w:styleId="Forward">
    <w:name w:val="Forward"/>
    <w:basedOn w:val="Normal"/>
    <w:next w:val="BodyText"/>
    <w:rsid w:val="002C7B21"/>
    <w:pPr>
      <w:spacing w:before="240" w:after="360"/>
      <w:jc w:val="center"/>
    </w:pPr>
    <w:rPr>
      <w:b/>
      <w:caps/>
      <w:color w:val="009FE3"/>
      <w:sz w:val="32"/>
    </w:rPr>
  </w:style>
  <w:style w:type="paragraph" w:customStyle="1" w:styleId="References">
    <w:name w:val="References"/>
    <w:basedOn w:val="Normal"/>
    <w:rsid w:val="002974BA"/>
    <w:pPr>
      <w:tabs>
        <w:tab w:val="left" w:pos="567"/>
      </w:tabs>
      <w:spacing w:after="120"/>
    </w:pPr>
    <w:rPr>
      <w:rFonts w:eastAsia="Times New Roman"/>
      <w:szCs w:val="20"/>
    </w:rPr>
  </w:style>
  <w:style w:type="paragraph" w:customStyle="1" w:styleId="Tablecaption">
    <w:name w:val="Table caption"/>
    <w:basedOn w:val="Caption"/>
    <w:next w:val="Normal"/>
    <w:qFormat/>
    <w:rsid w:val="008C4757"/>
    <w:pPr>
      <w:numPr>
        <w:numId w:val="12"/>
      </w:numPr>
      <w:spacing w:after="240"/>
      <w:jc w:val="center"/>
    </w:pPr>
    <w:rPr>
      <w:sz w:val="22"/>
    </w:rPr>
  </w:style>
  <w:style w:type="paragraph" w:styleId="ListNumber">
    <w:name w:val="List Number"/>
    <w:basedOn w:val="Normal"/>
    <w:rsid w:val="00C52B00"/>
    <w:pPr>
      <w:numPr>
        <w:numId w:val="11"/>
      </w:numPr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2A29D4"/>
    <w:pPr>
      <w:tabs>
        <w:tab w:val="right" w:leader="dot" w:pos="10195"/>
      </w:tabs>
      <w:spacing w:after="40"/>
      <w:ind w:left="1418" w:right="425" w:hanging="1418"/>
    </w:pPr>
    <w:rPr>
      <w:b/>
      <w:color w:val="00558C"/>
    </w:rPr>
  </w:style>
  <w:style w:type="paragraph" w:customStyle="1" w:styleId="ListofFigures">
    <w:name w:val="List of Figures"/>
    <w:basedOn w:val="Normal"/>
    <w:next w:val="Normal"/>
    <w:rsid w:val="00E81AA0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EnvelopeAddress">
    <w:name w:val="envelope address"/>
    <w:basedOn w:val="Normal"/>
    <w:uiPriority w:val="99"/>
    <w:semiHidden/>
    <w:unhideWhenUsed/>
    <w:rsid w:val="00D95BD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</w:rPr>
  </w:style>
  <w:style w:type="paragraph" w:styleId="Closing">
    <w:name w:val="Closing"/>
    <w:basedOn w:val="Normal"/>
    <w:link w:val="ClosingChar"/>
    <w:uiPriority w:val="99"/>
    <w:semiHidden/>
    <w:unhideWhenUsed/>
    <w:rsid w:val="00D95BDA"/>
    <w:pPr>
      <w:ind w:left="4320"/>
    </w:pPr>
  </w:style>
  <w:style w:type="character" w:styleId="FootnoteReference">
    <w:name w:val="footnote reference"/>
    <w:rsid w:val="00E81AA0"/>
    <w:rPr>
      <w:vertAlign w:val="superscript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D95BDA"/>
    <w:rPr>
      <w:sz w:val="18"/>
      <w:lang w:val="en-GB"/>
    </w:rPr>
  </w:style>
  <w:style w:type="paragraph" w:styleId="BodyText2">
    <w:name w:val="Body Text 2"/>
    <w:basedOn w:val="Normal"/>
    <w:link w:val="BodyText2Char"/>
    <w:semiHidden/>
    <w:unhideWhenUsed/>
    <w:rsid w:val="00D95BDA"/>
    <w:pPr>
      <w:spacing w:after="120" w:line="480" w:lineRule="auto"/>
    </w:pPr>
  </w:style>
  <w:style w:type="paragraph" w:customStyle="1" w:styleId="Listatext">
    <w:name w:val="List a text"/>
    <w:basedOn w:val="Normal"/>
    <w:qFormat/>
    <w:rsid w:val="00E81AA0"/>
    <w:pPr>
      <w:spacing w:after="120"/>
      <w:ind w:left="1134"/>
    </w:pPr>
  </w:style>
  <w:style w:type="character" w:customStyle="1" w:styleId="BodyText2Char">
    <w:name w:val="Body Text 2 Char"/>
    <w:basedOn w:val="DefaultParagraphFont"/>
    <w:link w:val="BodyText2"/>
    <w:semiHidden/>
    <w:rsid w:val="00D95BDA"/>
    <w:rPr>
      <w:sz w:val="18"/>
      <w:lang w:val="en-GB"/>
    </w:rPr>
  </w:style>
  <w:style w:type="paragraph" w:styleId="BodyTextFirstIndent">
    <w:name w:val="Body Text First Indent"/>
    <w:basedOn w:val="BodyText"/>
    <w:link w:val="BodyTextFirstIndentChar"/>
    <w:semiHidden/>
    <w:rsid w:val="00D95BDA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D95BDA"/>
    <w:rPr>
      <w:rFonts w:cs="Times New Roman"/>
      <w:sz w:val="18"/>
      <w:szCs w:val="24"/>
      <w:lang w:val="en-GB" w:eastAsia="en-GB"/>
    </w:rPr>
  </w:style>
  <w:style w:type="paragraph" w:customStyle="1" w:styleId="List1indent">
    <w:name w:val="List 1 indent"/>
    <w:basedOn w:val="Normal"/>
    <w:rsid w:val="00D95BDA"/>
    <w:pPr>
      <w:tabs>
        <w:tab w:val="num" w:pos="1134"/>
      </w:tabs>
      <w:spacing w:after="120"/>
      <w:ind w:left="1134" w:hanging="567"/>
      <w:jc w:val="both"/>
    </w:pPr>
    <w:rPr>
      <w:rFonts w:ascii="Arial" w:eastAsia="Times New Roman" w:hAnsi="Arial"/>
      <w:szCs w:val="20"/>
    </w:rPr>
  </w:style>
  <w:style w:type="paragraph" w:customStyle="1" w:styleId="List1indent2">
    <w:name w:val="List 1 indent 2"/>
    <w:basedOn w:val="Normal"/>
    <w:rsid w:val="00C52B00"/>
    <w:pPr>
      <w:numPr>
        <w:ilvl w:val="2"/>
        <w:numId w:val="1"/>
      </w:numPr>
      <w:spacing w:after="120"/>
      <w:jc w:val="both"/>
    </w:pPr>
    <w:rPr>
      <w:rFonts w:ascii="Arial" w:eastAsia="Times New Roman" w:hAnsi="Arial"/>
      <w:sz w:val="20"/>
      <w:szCs w:val="20"/>
    </w:rPr>
  </w:style>
  <w:style w:type="numbering" w:styleId="ArticleSection">
    <w:name w:val="Outline List 3"/>
    <w:basedOn w:val="NoList"/>
    <w:rsid w:val="00C52B00"/>
    <w:pPr>
      <w:numPr>
        <w:numId w:val="5"/>
      </w:numPr>
    </w:pPr>
  </w:style>
  <w:style w:type="paragraph" w:customStyle="1" w:styleId="List1indent2text">
    <w:name w:val="List 1 indent 2 text"/>
    <w:basedOn w:val="Normal"/>
    <w:rsid w:val="00D95BDA"/>
    <w:pPr>
      <w:spacing w:after="120"/>
      <w:ind w:left="1701"/>
      <w:jc w:val="both"/>
    </w:pPr>
    <w:rPr>
      <w:rFonts w:ascii="Arial" w:eastAsia="Times New Roman" w:hAnsi="Arial"/>
      <w:sz w:val="20"/>
      <w:szCs w:val="20"/>
    </w:rPr>
  </w:style>
  <w:style w:type="paragraph" w:styleId="TOC6">
    <w:name w:val="toc 6"/>
    <w:basedOn w:val="Normal"/>
    <w:next w:val="Normal"/>
    <w:autoRedefine/>
    <w:rsid w:val="00E81AA0"/>
    <w:pPr>
      <w:ind w:left="960"/>
    </w:pPr>
    <w:rPr>
      <w:rFonts w:ascii="Arial" w:eastAsia="Times New Roman" w:hAnsi="Arial"/>
      <w:sz w:val="20"/>
      <w:szCs w:val="20"/>
    </w:rPr>
  </w:style>
  <w:style w:type="paragraph" w:styleId="TOC7">
    <w:name w:val="toc 7"/>
    <w:basedOn w:val="Normal"/>
    <w:next w:val="Normal"/>
    <w:autoRedefine/>
    <w:rsid w:val="00E81AA0"/>
    <w:pPr>
      <w:ind w:left="1200"/>
    </w:pPr>
    <w:rPr>
      <w:rFonts w:ascii="Arial" w:eastAsia="Times New Roman" w:hAnsi="Arial"/>
      <w:sz w:val="20"/>
      <w:szCs w:val="20"/>
    </w:rPr>
  </w:style>
  <w:style w:type="paragraph" w:styleId="TOC8">
    <w:name w:val="toc 8"/>
    <w:basedOn w:val="Normal"/>
    <w:next w:val="Normal"/>
    <w:autoRedefine/>
    <w:rsid w:val="00E81AA0"/>
    <w:pPr>
      <w:ind w:left="1440"/>
    </w:pPr>
    <w:rPr>
      <w:rFonts w:ascii="Arial" w:eastAsia="Times New Roman" w:hAnsi="Arial"/>
      <w:sz w:val="20"/>
      <w:szCs w:val="20"/>
    </w:rPr>
  </w:style>
  <w:style w:type="paragraph" w:styleId="TOC9">
    <w:name w:val="toc 9"/>
    <w:basedOn w:val="Normal"/>
    <w:next w:val="Normal"/>
    <w:autoRedefine/>
    <w:rsid w:val="00E81AA0"/>
    <w:pPr>
      <w:ind w:left="1680"/>
    </w:pPr>
    <w:rPr>
      <w:rFonts w:ascii="Arial" w:eastAsia="Times New Roman" w:hAnsi="Arial"/>
      <w:sz w:val="20"/>
      <w:szCs w:val="20"/>
    </w:rPr>
  </w:style>
  <w:style w:type="paragraph" w:customStyle="1" w:styleId="List1indenttext">
    <w:name w:val="List 1 indent text"/>
    <w:basedOn w:val="Normal"/>
    <w:rsid w:val="00D95BDA"/>
    <w:pPr>
      <w:spacing w:after="120"/>
      <w:ind w:left="1134"/>
      <w:jc w:val="both"/>
    </w:pPr>
    <w:rPr>
      <w:rFonts w:ascii="Arial" w:eastAsia="Times New Roman" w:hAnsi="Arial"/>
      <w:szCs w:val="20"/>
    </w:rPr>
  </w:style>
  <w:style w:type="paragraph" w:customStyle="1" w:styleId="Listitext">
    <w:name w:val="List i text"/>
    <w:basedOn w:val="Normal"/>
    <w:rsid w:val="00E81AA0"/>
    <w:pPr>
      <w:ind w:left="2268" w:hanging="567"/>
    </w:pPr>
    <w:rPr>
      <w:sz w:val="20"/>
    </w:rPr>
  </w:style>
  <w:style w:type="paragraph" w:styleId="TOC5">
    <w:name w:val="toc 5"/>
    <w:basedOn w:val="Normal"/>
    <w:next w:val="Normal"/>
    <w:autoRedefine/>
    <w:uiPriority w:val="39"/>
    <w:rsid w:val="00B53268"/>
    <w:pPr>
      <w:tabs>
        <w:tab w:val="right" w:leader="dot" w:pos="10206"/>
      </w:tabs>
      <w:spacing w:before="60" w:after="60"/>
      <w:ind w:left="1843" w:right="425" w:hanging="1418"/>
    </w:pPr>
    <w:rPr>
      <w:rFonts w:eastAsia="Times New Roman"/>
      <w:color w:val="00558C"/>
      <w:szCs w:val="20"/>
    </w:rPr>
  </w:style>
  <w:style w:type="paragraph" w:customStyle="1" w:styleId="Bullet1text">
    <w:name w:val="Bullet 1 text"/>
    <w:basedOn w:val="Normal"/>
    <w:rsid w:val="003840BF"/>
    <w:pPr>
      <w:suppressAutoHyphens/>
      <w:spacing w:after="120"/>
      <w:ind w:left="425"/>
      <w:jc w:val="both"/>
    </w:pPr>
    <w:rPr>
      <w:rFonts w:eastAsia="Times New Roman"/>
      <w:szCs w:val="20"/>
    </w:rPr>
  </w:style>
  <w:style w:type="paragraph" w:customStyle="1" w:styleId="Bullet2text">
    <w:name w:val="Bullet 2 text"/>
    <w:basedOn w:val="Normal"/>
    <w:rsid w:val="003840BF"/>
    <w:pPr>
      <w:suppressAutoHyphens/>
      <w:spacing w:after="120"/>
      <w:ind w:left="851"/>
      <w:jc w:val="both"/>
    </w:pPr>
    <w:rPr>
      <w:rFonts w:eastAsia="Times New Roman"/>
      <w:szCs w:val="20"/>
    </w:rPr>
  </w:style>
  <w:style w:type="paragraph" w:customStyle="1" w:styleId="Bullet3">
    <w:name w:val="Bullet 3"/>
    <w:basedOn w:val="Bullet2"/>
    <w:qFormat/>
    <w:rsid w:val="00641356"/>
    <w:pPr>
      <w:numPr>
        <w:ilvl w:val="1"/>
      </w:numPr>
    </w:pPr>
  </w:style>
  <w:style w:type="paragraph" w:customStyle="1" w:styleId="Bullet3text">
    <w:name w:val="Bullet 3 text"/>
    <w:basedOn w:val="Normal"/>
    <w:rsid w:val="003840BF"/>
    <w:pPr>
      <w:suppressAutoHyphens/>
      <w:spacing w:after="120"/>
      <w:ind w:left="1276"/>
      <w:jc w:val="both"/>
    </w:pPr>
    <w:rPr>
      <w:rFonts w:eastAsia="Times New Roman"/>
      <w:sz w:val="20"/>
      <w:szCs w:val="20"/>
    </w:rPr>
  </w:style>
  <w:style w:type="paragraph" w:customStyle="1" w:styleId="List1">
    <w:name w:val="List 1"/>
    <w:basedOn w:val="Normal"/>
    <w:qFormat/>
    <w:rsid w:val="00BE2219"/>
    <w:pPr>
      <w:numPr>
        <w:numId w:val="20"/>
      </w:numPr>
      <w:spacing w:after="120"/>
      <w:jc w:val="both"/>
    </w:pPr>
    <w:rPr>
      <w:rFonts w:eastAsia="Times New Roman"/>
      <w:sz w:val="22"/>
      <w:szCs w:val="20"/>
    </w:rPr>
  </w:style>
  <w:style w:type="paragraph" w:customStyle="1" w:styleId="Lista">
    <w:name w:val="List a"/>
    <w:basedOn w:val="Normal"/>
    <w:qFormat/>
    <w:rsid w:val="00C52B00"/>
    <w:pPr>
      <w:numPr>
        <w:ilvl w:val="1"/>
        <w:numId w:val="20"/>
      </w:numPr>
      <w:spacing w:after="120"/>
      <w:jc w:val="both"/>
    </w:pPr>
    <w:rPr>
      <w:rFonts w:eastAsia="Times New Roman"/>
      <w:szCs w:val="20"/>
    </w:rPr>
  </w:style>
  <w:style w:type="paragraph" w:customStyle="1" w:styleId="Listi">
    <w:name w:val="List i"/>
    <w:basedOn w:val="Normal"/>
    <w:qFormat/>
    <w:rsid w:val="00C52B00"/>
    <w:pPr>
      <w:numPr>
        <w:ilvl w:val="2"/>
        <w:numId w:val="20"/>
      </w:numPr>
      <w:spacing w:after="120"/>
    </w:pPr>
    <w:rPr>
      <w:sz w:val="20"/>
    </w:rPr>
  </w:style>
  <w:style w:type="paragraph" w:customStyle="1" w:styleId="List1text">
    <w:name w:val="List 1 text"/>
    <w:basedOn w:val="Normal"/>
    <w:qFormat/>
    <w:rsid w:val="00E81AA0"/>
    <w:pPr>
      <w:spacing w:after="120"/>
      <w:ind w:left="567"/>
      <w:jc w:val="both"/>
    </w:pPr>
    <w:rPr>
      <w:rFonts w:eastAsia="Times New Roman"/>
      <w:szCs w:val="20"/>
    </w:rPr>
  </w:style>
  <w:style w:type="paragraph" w:styleId="DocumentMap">
    <w:name w:val="Document Map"/>
    <w:basedOn w:val="Normal"/>
    <w:link w:val="DocumentMapChar"/>
    <w:rsid w:val="00E81AA0"/>
    <w:pPr>
      <w:shd w:val="clear" w:color="auto" w:fill="000080"/>
    </w:pPr>
    <w:rPr>
      <w:rFonts w:ascii="Tahoma" w:eastAsia="Times New Roman" w:hAnsi="Tahoma"/>
      <w:sz w:val="20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E81AA0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E81AA0"/>
    <w:rPr>
      <w:color w:val="800080"/>
      <w:u w:val="single"/>
    </w:rPr>
  </w:style>
  <w:style w:type="paragraph" w:styleId="NormalWeb">
    <w:name w:val="Normal (Web)"/>
    <w:basedOn w:val="Normal"/>
    <w:uiPriority w:val="99"/>
    <w:rsid w:val="00E81AA0"/>
    <w:rPr>
      <w:rFonts w:ascii="Arial" w:eastAsia="Times New Roman" w:hAnsi="Arial"/>
    </w:rPr>
  </w:style>
  <w:style w:type="paragraph" w:customStyle="1" w:styleId="TableofTables">
    <w:name w:val="Table of Tables"/>
    <w:basedOn w:val="TableofFigures"/>
    <w:rsid w:val="00E81AA0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sid w:val="00E81AA0"/>
    <w:rPr>
      <w:i/>
      <w:iCs/>
    </w:rPr>
  </w:style>
  <w:style w:type="character" w:styleId="HTMLCite">
    <w:name w:val="HTML Cite"/>
    <w:rsid w:val="00E81AA0"/>
    <w:rPr>
      <w:i/>
      <w:iCs/>
    </w:rPr>
  </w:style>
  <w:style w:type="paragraph" w:customStyle="1" w:styleId="equation">
    <w:name w:val="equation"/>
    <w:basedOn w:val="Normal"/>
    <w:next w:val="BodyText"/>
    <w:rsid w:val="00C52B00"/>
    <w:pPr>
      <w:keepNext/>
      <w:numPr>
        <w:numId w:val="8"/>
      </w:numPr>
      <w:spacing w:after="120"/>
    </w:pPr>
    <w:rPr>
      <w:rFonts w:eastAsia="Times New Roman"/>
      <w:b/>
      <w:i/>
      <w:u w:val="single"/>
    </w:rPr>
  </w:style>
  <w:style w:type="paragraph" w:customStyle="1" w:styleId="Default">
    <w:name w:val="Default"/>
    <w:rsid w:val="00E81A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E81AA0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E81AA0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extedesaisie">
    <w:name w:val="Texte de saisie"/>
    <w:basedOn w:val="Normal"/>
    <w:link w:val="TextedesaisieCar"/>
    <w:rsid w:val="00E81AA0"/>
    <w:rPr>
      <w:color w:val="000000" w:themeColor="text1"/>
    </w:rPr>
  </w:style>
  <w:style w:type="character" w:customStyle="1" w:styleId="TextedesaisieCar">
    <w:name w:val="Texte de saisie Car"/>
    <w:basedOn w:val="DefaultParagraphFont"/>
    <w:link w:val="Textedesaisie"/>
    <w:rsid w:val="00E81AA0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C52B00"/>
    <w:pPr>
      <w:ind w:left="851" w:hanging="851"/>
    </w:pPr>
  </w:style>
  <w:style w:type="paragraph" w:customStyle="1" w:styleId="Figurecaption">
    <w:name w:val="Figure caption"/>
    <w:basedOn w:val="Caption"/>
    <w:next w:val="Normal"/>
    <w:rsid w:val="00C52B00"/>
    <w:pPr>
      <w:numPr>
        <w:numId w:val="9"/>
      </w:numPr>
      <w:spacing w:before="240" w:after="240"/>
    </w:pPr>
  </w:style>
  <w:style w:type="paragraph" w:customStyle="1" w:styleId="AnnexBHead1">
    <w:name w:val="Annex B Head 1"/>
    <w:basedOn w:val="AnnexAHead1"/>
    <w:next w:val="Heading1separatationline"/>
    <w:rsid w:val="00A03913"/>
    <w:pPr>
      <w:numPr>
        <w:numId w:val="0"/>
      </w:numPr>
    </w:pPr>
  </w:style>
  <w:style w:type="paragraph" w:styleId="NoSpacing">
    <w:name w:val="No Spacing"/>
    <w:uiPriority w:val="1"/>
    <w:semiHidden/>
    <w:rsid w:val="00E81AA0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C52B00"/>
    <w:pPr>
      <w:numPr>
        <w:numId w:val="14"/>
      </w:numPr>
    </w:pPr>
  </w:style>
  <w:style w:type="paragraph" w:customStyle="1" w:styleId="AnnexBHead3">
    <w:name w:val="Annex B Head 3"/>
    <w:basedOn w:val="AnnexAHead3"/>
    <w:next w:val="BodyText"/>
    <w:rsid w:val="00C52B00"/>
    <w:pPr>
      <w:numPr>
        <w:numId w:val="14"/>
      </w:numPr>
    </w:pPr>
  </w:style>
  <w:style w:type="paragraph" w:customStyle="1" w:styleId="AnnexBHead4">
    <w:name w:val="Annex B Head 4"/>
    <w:basedOn w:val="AnnexAHead4"/>
    <w:next w:val="BodyText"/>
    <w:rsid w:val="00C52B00"/>
    <w:pPr>
      <w:numPr>
        <w:numId w:val="14"/>
      </w:numPr>
    </w:pPr>
  </w:style>
  <w:style w:type="paragraph" w:customStyle="1" w:styleId="Editionnumber-footer">
    <w:name w:val="Edition number - footer"/>
    <w:basedOn w:val="Footer"/>
    <w:next w:val="NoSpacing"/>
    <w:rsid w:val="00E81AA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Tableheading">
    <w:name w:val="Table heading"/>
    <w:basedOn w:val="Normal"/>
    <w:qFormat/>
    <w:rsid w:val="006B0203"/>
    <w:pPr>
      <w:spacing w:before="60" w:after="60"/>
      <w:ind w:left="113" w:right="113"/>
      <w:jc w:val="center"/>
    </w:pPr>
    <w:rPr>
      <w:b/>
      <w:color w:val="00AFAA"/>
      <w:sz w:val="22"/>
      <w:lang w:val="en-US"/>
    </w:rPr>
  </w:style>
  <w:style w:type="character" w:styleId="PageNumber">
    <w:name w:val="page number"/>
    <w:rsid w:val="00E81AA0"/>
    <w:rPr>
      <w:rFonts w:asciiTheme="minorHAnsi" w:hAnsiTheme="minorHAnsi"/>
      <w:sz w:val="15"/>
    </w:rPr>
  </w:style>
  <w:style w:type="paragraph" w:customStyle="1" w:styleId="Part">
    <w:name w:val="Part"/>
    <w:basedOn w:val="Normal"/>
    <w:next w:val="Heading1"/>
    <w:qFormat/>
    <w:rsid w:val="00A973D8"/>
    <w:pPr>
      <w:numPr>
        <w:numId w:val="16"/>
      </w:numPr>
      <w:spacing w:after="240"/>
      <w:ind w:left="0" w:firstLine="0"/>
      <w:jc w:val="center"/>
    </w:pPr>
    <w:rPr>
      <w:b/>
      <w:caps/>
      <w:color w:val="009FDF"/>
      <w:sz w:val="32"/>
    </w:rPr>
  </w:style>
  <w:style w:type="paragraph" w:customStyle="1" w:styleId="Documentdate">
    <w:name w:val="Document date"/>
    <w:basedOn w:val="Normal"/>
    <w:rsid w:val="00E81AA0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B908C2"/>
    <w:rPr>
      <w:caps/>
      <w:color w:val="00558C"/>
      <w:sz w:val="48"/>
    </w:rPr>
  </w:style>
  <w:style w:type="paragraph" w:customStyle="1" w:styleId="Module">
    <w:name w:val="Module"/>
    <w:basedOn w:val="Normal"/>
    <w:next w:val="Heading1"/>
    <w:link w:val="ModuleChar"/>
    <w:qFormat/>
    <w:rsid w:val="00DF2E96"/>
    <w:pPr>
      <w:numPr>
        <w:numId w:val="18"/>
      </w:numPr>
      <w:spacing w:after="240"/>
    </w:pPr>
    <w:rPr>
      <w:rFonts w:eastAsia="Times New Roman"/>
      <w:b/>
      <w:color w:val="009FDF"/>
      <w:sz w:val="32"/>
      <w:u w:val="single" w:color="009FDF"/>
    </w:rPr>
  </w:style>
  <w:style w:type="paragraph" w:customStyle="1" w:styleId="Footerlandscape">
    <w:name w:val="Footer landscape"/>
    <w:basedOn w:val="Normal"/>
    <w:rsid w:val="00E81AA0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E81AA0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B908C2"/>
    <w:pPr>
      <w:ind w:left="0" w:right="0"/>
    </w:pPr>
    <w:rPr>
      <w:b w:val="0"/>
      <w:color w:val="00558C"/>
      <w:sz w:val="48"/>
    </w:rPr>
  </w:style>
  <w:style w:type="paragraph" w:customStyle="1" w:styleId="Equationcaption">
    <w:name w:val="Equation caption"/>
    <w:basedOn w:val="TableofFigures"/>
    <w:next w:val="BodyText"/>
    <w:rsid w:val="00E81AA0"/>
    <w:pPr>
      <w:tabs>
        <w:tab w:val="left" w:pos="1843"/>
      </w:tabs>
    </w:pPr>
    <w:rPr>
      <w:b/>
    </w:rPr>
  </w:style>
  <w:style w:type="paragraph" w:customStyle="1" w:styleId="Headingseparationline-landscape">
    <w:name w:val="Heading separation line - landscape"/>
    <w:basedOn w:val="Heading1separatationline"/>
    <w:rsid w:val="00E81AA0"/>
    <w:pPr>
      <w:ind w:right="14317"/>
    </w:pPr>
  </w:style>
  <w:style w:type="character" w:styleId="PlaceholderText">
    <w:name w:val="Placeholder Text"/>
    <w:basedOn w:val="DefaultParagraphFont"/>
    <w:uiPriority w:val="99"/>
    <w:semiHidden/>
    <w:rsid w:val="00E81AA0"/>
    <w:rPr>
      <w:color w:val="808080"/>
    </w:rPr>
  </w:style>
  <w:style w:type="paragraph" w:customStyle="1" w:styleId="Reference">
    <w:name w:val="Reference"/>
    <w:basedOn w:val="Normal"/>
    <w:qFormat/>
    <w:rsid w:val="00251FAD"/>
    <w:pPr>
      <w:numPr>
        <w:numId w:val="21"/>
      </w:numPr>
      <w:spacing w:after="120"/>
    </w:pPr>
    <w:rPr>
      <w:rFonts w:eastAsia="Times New Roman"/>
      <w:szCs w:val="20"/>
    </w:rPr>
  </w:style>
  <w:style w:type="paragraph" w:customStyle="1" w:styleId="Style1">
    <w:name w:val="Style1"/>
    <w:basedOn w:val="Tableheading"/>
    <w:rsid w:val="00E81AA0"/>
    <w:rPr>
      <w:color w:val="407EC9"/>
    </w:rPr>
  </w:style>
  <w:style w:type="paragraph" w:customStyle="1" w:styleId="Style2">
    <w:name w:val="Style2"/>
    <w:basedOn w:val="TOC3"/>
    <w:autoRedefine/>
    <w:rsid w:val="00E81AA0"/>
    <w:pPr>
      <w:tabs>
        <w:tab w:val="left" w:pos="1985"/>
        <w:tab w:val="right" w:pos="10195"/>
      </w:tabs>
    </w:pPr>
    <w:rPr>
      <w:rFonts w:eastAsiaTheme="minorEastAsia"/>
      <w:noProof/>
      <w:sz w:val="24"/>
      <w:lang w:val="en-US"/>
    </w:rPr>
  </w:style>
  <w:style w:type="paragraph" w:customStyle="1" w:styleId="Acronym">
    <w:name w:val="Acronym"/>
    <w:basedOn w:val="Normal"/>
    <w:qFormat/>
    <w:rsid w:val="00924ABF"/>
    <w:pPr>
      <w:spacing w:after="60"/>
      <w:ind w:left="1418" w:hanging="1418"/>
    </w:pPr>
  </w:style>
  <w:style w:type="paragraph" w:customStyle="1" w:styleId="TableList11">
    <w:name w:val="Table List 11"/>
    <w:basedOn w:val="List1"/>
    <w:rsid w:val="00321D25"/>
    <w:pPr>
      <w:numPr>
        <w:numId w:val="19"/>
      </w:numPr>
      <w:tabs>
        <w:tab w:val="clear" w:pos="0"/>
      </w:tabs>
      <w:spacing w:after="60"/>
      <w:jc w:val="left"/>
    </w:pPr>
    <w:rPr>
      <w:szCs w:val="18"/>
    </w:rPr>
  </w:style>
  <w:style w:type="paragraph" w:customStyle="1" w:styleId="Tablelista">
    <w:name w:val="Table list a"/>
    <w:basedOn w:val="Lista"/>
    <w:rsid w:val="00321D25"/>
    <w:rPr>
      <w:szCs w:val="18"/>
      <w:lang w:val="fr-FR"/>
    </w:rPr>
  </w:style>
  <w:style w:type="paragraph" w:customStyle="1" w:styleId="Tablelisti">
    <w:name w:val="Table list i"/>
    <w:basedOn w:val="Listi"/>
    <w:rsid w:val="00321D25"/>
    <w:pPr>
      <w:spacing w:after="60"/>
      <w:ind w:left="1320" w:hanging="425"/>
    </w:pPr>
    <w:rPr>
      <w:sz w:val="18"/>
      <w:lang w:val="fr-FR"/>
    </w:rPr>
  </w:style>
  <w:style w:type="paragraph" w:styleId="BodyTextIndent">
    <w:name w:val="Body Text Indent"/>
    <w:basedOn w:val="Normal"/>
    <w:link w:val="BodyTextIndentChar"/>
    <w:semiHidden/>
    <w:unhideWhenUsed/>
    <w:rsid w:val="006C44C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6C44CF"/>
    <w:rPr>
      <w:sz w:val="18"/>
      <w:lang w:val="en-GB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6C44CF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6C44CF"/>
    <w:rPr>
      <w:sz w:val="18"/>
      <w:lang w:val="en-GB"/>
    </w:rPr>
  </w:style>
  <w:style w:type="paragraph" w:styleId="ListBullet">
    <w:name w:val="List Bullet"/>
    <w:basedOn w:val="Normal"/>
    <w:semiHidden/>
    <w:unhideWhenUsed/>
    <w:rsid w:val="00D90489"/>
    <w:pPr>
      <w:numPr>
        <w:numId w:val="17"/>
      </w:numPr>
      <w:contextualSpacing/>
    </w:pPr>
  </w:style>
  <w:style w:type="paragraph" w:customStyle="1" w:styleId="AnnexTable">
    <w:name w:val="Annex Table"/>
    <w:basedOn w:val="Normal"/>
    <w:next w:val="Normal"/>
    <w:uiPriority w:val="99"/>
    <w:rsid w:val="00D90489"/>
    <w:pPr>
      <w:numPr>
        <w:numId w:val="22"/>
      </w:numPr>
      <w:tabs>
        <w:tab w:val="left" w:pos="1418"/>
      </w:tabs>
      <w:jc w:val="center"/>
    </w:pPr>
    <w:rPr>
      <w:rFonts w:ascii="Arial" w:eastAsia="Times New Roman" w:hAnsi="Arial"/>
      <w:i/>
      <w:lang w:val="fr-FR"/>
    </w:rPr>
  </w:style>
  <w:style w:type="paragraph" w:customStyle="1" w:styleId="Tabletitle">
    <w:name w:val="Table title"/>
    <w:basedOn w:val="Normal"/>
    <w:uiPriority w:val="99"/>
    <w:rsid w:val="007D674E"/>
    <w:pPr>
      <w:spacing w:before="120" w:after="120"/>
      <w:jc w:val="center"/>
    </w:pPr>
    <w:rPr>
      <w:rFonts w:ascii="Arial" w:eastAsia="Times New Roman" w:hAnsi="Arial"/>
      <w:b/>
      <w:sz w:val="28"/>
    </w:rPr>
  </w:style>
  <w:style w:type="paragraph" w:customStyle="1" w:styleId="Tablelevel1bold">
    <w:name w:val="Table level 1 bold"/>
    <w:basedOn w:val="Normal"/>
    <w:uiPriority w:val="99"/>
    <w:rsid w:val="00FE36CA"/>
    <w:pPr>
      <w:spacing w:before="60" w:after="60"/>
    </w:pPr>
    <w:rPr>
      <w:rFonts w:ascii="Arial" w:eastAsia="Times New Roman" w:hAnsi="Arial"/>
      <w:b/>
    </w:rPr>
  </w:style>
  <w:style w:type="paragraph" w:customStyle="1" w:styleId="Tablelevel2">
    <w:name w:val="Table level 2"/>
    <w:basedOn w:val="Normal"/>
    <w:uiPriority w:val="99"/>
    <w:rsid w:val="00FE36CA"/>
    <w:pPr>
      <w:ind w:left="284"/>
    </w:pPr>
    <w:rPr>
      <w:rFonts w:ascii="Arial" w:eastAsia="Times New Roman" w:hAnsi="Arial"/>
      <w:szCs w:val="20"/>
    </w:rPr>
  </w:style>
  <w:style w:type="paragraph" w:styleId="Quote">
    <w:name w:val="Quote"/>
    <w:basedOn w:val="Normal"/>
    <w:next w:val="Normal"/>
    <w:link w:val="QuoteChar"/>
    <w:rsid w:val="00C915F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C915F9"/>
    <w:rPr>
      <w:i/>
      <w:iCs/>
      <w:color w:val="404040" w:themeColor="text1" w:themeTint="BF"/>
      <w:sz w:val="18"/>
      <w:lang w:val="en-GB"/>
    </w:rPr>
  </w:style>
  <w:style w:type="paragraph" w:styleId="ListParagraph">
    <w:name w:val="List Paragraph"/>
    <w:basedOn w:val="Normal"/>
    <w:uiPriority w:val="99"/>
    <w:rsid w:val="008C4757"/>
    <w:pPr>
      <w:ind w:left="720"/>
      <w:contextualSpacing/>
    </w:pPr>
    <w:rPr>
      <w:rFonts w:ascii="Arial" w:eastAsia="Times New Roman" w:hAnsi="Arial"/>
      <w:sz w:val="22"/>
      <w:lang w:val="fr-FR" w:eastAsia="fr-FR"/>
    </w:rPr>
  </w:style>
  <w:style w:type="paragraph" w:customStyle="1" w:styleId="Tablelevel1">
    <w:name w:val="Table level 1"/>
    <w:basedOn w:val="Normal"/>
    <w:uiPriority w:val="99"/>
    <w:rsid w:val="008C4757"/>
    <w:pPr>
      <w:spacing w:before="60" w:after="60"/>
    </w:pPr>
    <w:rPr>
      <w:rFonts w:ascii="Arial" w:eastAsia="Times New Roman" w:hAnsi="Arial"/>
      <w:sz w:val="22"/>
      <w:szCs w:val="20"/>
      <w:lang w:eastAsia="en-US"/>
    </w:rPr>
  </w:style>
  <w:style w:type="paragraph" w:customStyle="1" w:styleId="ModuleHeading1">
    <w:name w:val="Module Heading 1"/>
    <w:basedOn w:val="Module"/>
    <w:next w:val="Heading1separatationline"/>
    <w:link w:val="ModuleHeading1Char"/>
    <w:qFormat/>
    <w:rsid w:val="00F64B31"/>
    <w:pPr>
      <w:numPr>
        <w:ilvl w:val="1"/>
      </w:numPr>
      <w:tabs>
        <w:tab w:val="left" w:pos="567"/>
      </w:tabs>
      <w:spacing w:before="240" w:after="0"/>
    </w:pPr>
    <w:rPr>
      <w:caps/>
      <w:color w:val="00AFAA"/>
      <w:sz w:val="24"/>
      <w:u w:val="none"/>
    </w:rPr>
  </w:style>
  <w:style w:type="paragraph" w:customStyle="1" w:styleId="ModuleHeading2">
    <w:name w:val="Module Heading 2"/>
    <w:basedOn w:val="ModuleHeading1"/>
    <w:link w:val="ModuleHeading2Char"/>
    <w:qFormat/>
    <w:rsid w:val="00F64B31"/>
    <w:pPr>
      <w:numPr>
        <w:ilvl w:val="2"/>
      </w:numPr>
      <w:spacing w:before="120" w:after="120"/>
    </w:pPr>
    <w:rPr>
      <w:caps w:val="0"/>
    </w:rPr>
  </w:style>
  <w:style w:type="character" w:customStyle="1" w:styleId="ModuleChar">
    <w:name w:val="Module Char"/>
    <w:basedOn w:val="DefaultParagraphFont"/>
    <w:link w:val="Module"/>
    <w:rsid w:val="003943E2"/>
    <w:rPr>
      <w:rFonts w:eastAsia="Times New Roman" w:cs="Times New Roman"/>
      <w:b/>
      <w:color w:val="009FDF"/>
      <w:sz w:val="32"/>
      <w:szCs w:val="24"/>
      <w:u w:val="single" w:color="009FDF"/>
      <w:lang w:val="en-GB" w:eastAsia="en-GB"/>
    </w:rPr>
  </w:style>
  <w:style w:type="character" w:customStyle="1" w:styleId="ModuleHeading1Char">
    <w:name w:val="Module Heading 1 Char"/>
    <w:basedOn w:val="ModuleChar"/>
    <w:link w:val="ModuleHeading1"/>
    <w:rsid w:val="00F64B31"/>
    <w:rPr>
      <w:rFonts w:eastAsia="Times New Roman" w:cs="Times New Roman"/>
      <w:b/>
      <w:caps/>
      <w:color w:val="00AFAA"/>
      <w:sz w:val="24"/>
      <w:szCs w:val="24"/>
      <w:u w:val="single" w:color="009FDF"/>
      <w:lang w:val="en-GB" w:eastAsia="en-GB"/>
    </w:rPr>
  </w:style>
  <w:style w:type="paragraph" w:customStyle="1" w:styleId="Table">
    <w:name w:val="Table_#"/>
    <w:basedOn w:val="Normal"/>
    <w:next w:val="Normal"/>
    <w:qFormat/>
    <w:rsid w:val="00F211ED"/>
    <w:pPr>
      <w:numPr>
        <w:numId w:val="23"/>
      </w:numPr>
      <w:spacing w:before="120" w:after="120"/>
      <w:jc w:val="center"/>
    </w:pPr>
    <w:rPr>
      <w:rFonts w:ascii="Arial" w:eastAsia="Times New Roman" w:hAnsi="Arial"/>
      <w:i/>
      <w:sz w:val="22"/>
      <w:szCs w:val="20"/>
    </w:rPr>
  </w:style>
  <w:style w:type="character" w:customStyle="1" w:styleId="ModuleHeading2Char">
    <w:name w:val="Module Heading 2 Char"/>
    <w:basedOn w:val="ModuleHeading1Char"/>
    <w:link w:val="ModuleHeading2"/>
    <w:rsid w:val="00F64B31"/>
    <w:rPr>
      <w:rFonts w:eastAsia="Times New Roman" w:cs="Times New Roman"/>
      <w:b/>
      <w:caps w:val="0"/>
      <w:color w:val="00AFAA"/>
      <w:sz w:val="24"/>
      <w:szCs w:val="24"/>
      <w:u w:val="single" w:color="009FDF"/>
      <w:lang w:val="en-GB" w:eastAsia="en-GB"/>
    </w:rPr>
  </w:style>
  <w:style w:type="paragraph" w:customStyle="1" w:styleId="Tablelevel3">
    <w:name w:val="Table level 3"/>
    <w:basedOn w:val="Normal"/>
    <w:uiPriority w:val="99"/>
    <w:rsid w:val="00F211ED"/>
    <w:pPr>
      <w:ind w:left="567"/>
    </w:pPr>
    <w:rPr>
      <w:rFonts w:ascii="Arial" w:eastAsia="Times New Roman" w:hAnsi="Arial"/>
      <w:sz w:val="20"/>
      <w:szCs w:val="20"/>
      <w:lang w:eastAsia="en-US"/>
    </w:rPr>
  </w:style>
  <w:style w:type="paragraph" w:styleId="Title">
    <w:name w:val="Title"/>
    <w:basedOn w:val="Forward"/>
    <w:link w:val="TitleChar"/>
    <w:qFormat/>
    <w:rsid w:val="004E34F4"/>
  </w:style>
  <w:style w:type="character" w:customStyle="1" w:styleId="TitleChar">
    <w:name w:val="Title Char"/>
    <w:basedOn w:val="DefaultParagraphFont"/>
    <w:link w:val="Title"/>
    <w:rsid w:val="004E34F4"/>
    <w:rPr>
      <w:rFonts w:cs="Times New Roman"/>
      <w:b/>
      <w:caps/>
      <w:color w:val="009FE3"/>
      <w:sz w:val="32"/>
      <w:szCs w:val="24"/>
      <w:lang w:val="en-GB" w:eastAsia="en-GB"/>
    </w:rPr>
  </w:style>
  <w:style w:type="paragraph" w:customStyle="1" w:styleId="StyleTableofFiguresJustifiedAfter6pt">
    <w:name w:val="Style Table of Figures + Justified After:  6 pt"/>
    <w:basedOn w:val="TableofFigures"/>
    <w:uiPriority w:val="99"/>
    <w:rsid w:val="009862C5"/>
    <w:pPr>
      <w:numPr>
        <w:numId w:val="24"/>
      </w:numPr>
      <w:tabs>
        <w:tab w:val="clear" w:pos="9781"/>
        <w:tab w:val="left" w:pos="1134"/>
        <w:tab w:val="right" w:pos="9639"/>
      </w:tabs>
      <w:spacing w:before="60"/>
      <w:ind w:right="-1"/>
    </w:pPr>
    <w:rPr>
      <w:rFonts w:ascii="Arial" w:eastAsia="Times New Roman" w:hAnsi="Arial"/>
      <w:i w:val="0"/>
      <w:noProof/>
      <w:sz w:val="22"/>
      <w:lang w:eastAsia="en-US"/>
    </w:rPr>
  </w:style>
  <w:style w:type="paragraph" w:customStyle="1" w:styleId="Tablelevel4">
    <w:name w:val="Table level 4"/>
    <w:basedOn w:val="Tablelevel3"/>
    <w:uiPriority w:val="99"/>
    <w:rsid w:val="00AF2640"/>
    <w:pPr>
      <w:ind w:left="851"/>
    </w:pPr>
    <w:rPr>
      <w:sz w:val="18"/>
    </w:rPr>
  </w:style>
  <w:style w:type="character" w:customStyle="1" w:styleId="jlqj4b">
    <w:name w:val="jlqj4b"/>
    <w:basedOn w:val="DefaultParagraphFont"/>
    <w:rsid w:val="00132C31"/>
  </w:style>
  <w:style w:type="paragraph" w:styleId="Revision">
    <w:name w:val="Revision"/>
    <w:hidden/>
    <w:uiPriority w:val="99"/>
    <w:semiHidden/>
    <w:rsid w:val="006A0729"/>
    <w:pPr>
      <w:spacing w:after="0" w:line="240" w:lineRule="auto"/>
    </w:pPr>
    <w:rPr>
      <w:rFonts w:cs="Times New Roman"/>
      <w:sz w:val="18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56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7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71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894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441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798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555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33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66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footer" Target="footer1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header" Target="header3.xml"/><Relationship Id="rId25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7.xm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23" Type="http://schemas.openxmlformats.org/officeDocument/2006/relationships/header" Target="header6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Relationship Id="rId22" Type="http://schemas.openxmlformats.org/officeDocument/2006/relationships/header" Target="header5.xml"/><Relationship Id="rId27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08588-9EE0-4BF3-8402-0704D9377F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598722-AC58-482D-863F-02AB5064C8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F341C2-8D95-4227-9C9C-C86DCBD99B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D0AF24B-9B32-4B74-B313-1F73EBAFA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7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Guideline 1115</vt:lpstr>
    </vt:vector>
  </TitlesOfParts>
  <Manager>IALA</Manager>
  <Company>IALA</Company>
  <LinksUpToDate>false</LinksUpToDate>
  <CharactersWithSpaces>4539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Michael Hadley</dc:creator>
  <cp:keywords/>
  <dc:description/>
  <cp:lastModifiedBy>Kevin Gregory</cp:lastModifiedBy>
  <cp:revision>6</cp:revision>
  <cp:lastPrinted>2021-08-28T04:08:00Z</cp:lastPrinted>
  <dcterms:created xsi:type="dcterms:W3CDTF">2022-03-09T09:38:00Z</dcterms:created>
  <dcterms:modified xsi:type="dcterms:W3CDTF">2022-03-14T10:08:00Z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7389900</vt:r8>
  </property>
</Properties>
</file>